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bookmarkStart w:id="2" w:name="_GoBack"/>
      <w:bookmarkEnd w:id="2"/>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3"/>
      <w:r w:rsidRPr="00307126">
        <w:rPr>
          <w:sz w:val="22"/>
          <w:szCs w:val="22"/>
        </w:rPr>
        <w:t xml:space="preserve">právne predpisy SR: </w:t>
      </w:r>
      <w:commentRangeEnd w:id="3"/>
      <w:r w:rsidR="00972C9F" w:rsidRPr="004C5489">
        <w:rPr>
          <w:rStyle w:val="Odkaznakomentr"/>
          <w:sz w:val="22"/>
          <w:rPrChange w:id="4" w:author="Autor">
            <w:rPr>
              <w:rStyle w:val="Odkaznakomentr"/>
            </w:rPr>
          </w:rPrChange>
        </w:rPr>
        <w:commentReference w:id="3"/>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verejnej správy,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w:t>
      </w:r>
      <w:ins w:id="5" w:author="Autor">
        <w:r w:rsidR="005033E6" w:rsidRPr="005033E6">
          <w:rPr>
            <w:sz w:val="22"/>
            <w:szCs w:val="22"/>
          </w:rPr>
          <w:t xml:space="preserve">zákon o štátnej pomoci) </w:t>
        </w:r>
        <w:r w:rsidRPr="00307126">
          <w:rPr>
            <w:sz w:val="22"/>
            <w:szCs w:val="22"/>
          </w:rPr>
          <w:t>(</w:t>
        </w:r>
      </w:ins>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viiii</w:t>
      </w:r>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4C5489">
        <w:rPr>
          <w:sz w:val="22"/>
          <w:rPrChange w:id="6" w:author="Autor">
            <w:rPr/>
          </w:rPrChange>
        </w:rPr>
        <w:t>a o zmene a doplnení niektorých zákonov</w:t>
      </w:r>
      <w:r w:rsidR="00E05F9B" w:rsidRPr="004C5489">
        <w:rPr>
          <w:sz w:val="22"/>
          <w:lang w:val="sk-SK"/>
          <w:rPrChange w:id="7" w:author="Autor">
            <w:rPr>
              <w:lang w:val="sk-SK"/>
            </w:rPr>
          </w:rPrChange>
        </w:rPr>
        <w:t xml:space="preserve"> v znení neskorších predpisov.</w:t>
      </w:r>
    </w:p>
    <w:p w14:paraId="147CD361" w14:textId="77777777" w:rsidR="007C25DC" w:rsidRPr="00307126" w:rsidRDefault="00912FC3" w:rsidP="002122CC">
      <w:pPr>
        <w:pStyle w:val="Zkladntext"/>
        <w:tabs>
          <w:tab w:val="num" w:pos="720"/>
          <w:tab w:val="left" w:pos="6100"/>
        </w:tabs>
        <w:spacing w:before="0" w:line="264" w:lineRule="auto"/>
        <w:ind w:left="1423" w:hanging="357"/>
        <w:rPr>
          <w:sz w:val="22"/>
          <w:szCs w:val="22"/>
        </w:rPr>
      </w:pPr>
      <w:r w:rsidRPr="00307126">
        <w:rPr>
          <w:sz w:val="22"/>
          <w:szCs w:val="22"/>
          <w:lang w:val="sk-SK"/>
        </w:rPr>
        <w:t>(</w:t>
      </w:r>
      <w:r w:rsidR="00FA48DE" w:rsidRPr="00307126">
        <w:rPr>
          <w:sz w:val="22"/>
          <w:szCs w:val="22"/>
          <w:lang w:val="sk-SK"/>
        </w:rPr>
        <w:t>i</w:t>
      </w:r>
      <w:r w:rsidRPr="00307126">
        <w:rPr>
          <w:sz w:val="22"/>
          <w:szCs w:val="22"/>
          <w:lang w:val="sk-SK"/>
        </w:rPr>
        <w:t>x) zákon o účtovníctve</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463D26E4"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8"/>
      <w:r w:rsidRPr="00307126">
        <w:rPr>
          <w:rFonts w:ascii="Times New Roman" w:hAnsi="Times New Roman"/>
        </w:rPr>
        <w:t xml:space="preserve">z rozhodnutia Poskytovateľa, ktorým bola schválená žiadosť o NFP </w:t>
      </w:r>
      <w:commentRangeEnd w:id="8"/>
      <w:r w:rsidR="008138ED" w:rsidRPr="004C5489">
        <w:rPr>
          <w:rStyle w:val="Odkaznakomentr"/>
          <w:rFonts w:ascii="Times New Roman" w:hAnsi="Times New Roman"/>
          <w:sz w:val="22"/>
          <w:lang w:val="x-none"/>
          <w:rPrChange w:id="9" w:author="Autor">
            <w:rPr>
              <w:rStyle w:val="Odkaznakomentr"/>
              <w:rFonts w:ascii="Times New Roman" w:hAnsi="Times New Roman"/>
              <w:lang w:val="x-none"/>
            </w:rPr>
          </w:rPrChange>
        </w:rPr>
        <w:commentReference w:id="8"/>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D7C8FB6"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w:t>
      </w:r>
      <w:del w:id="10" w:author="Autor">
        <w:r w:rsidRPr="00183B05">
          <w:rPr>
            <w:rFonts w:ascii="Times New Roman" w:hAnsi="Times New Roman"/>
          </w:rPr>
          <w:delText>určeným</w:delText>
        </w:r>
      </w:del>
      <w:ins w:id="11" w:author="Autor">
        <w:r w:rsidRPr="00307126">
          <w:rPr>
            <w:rFonts w:ascii="Times New Roman" w:hAnsi="Times New Roman"/>
          </w:rPr>
          <w:t>určený</w:t>
        </w:r>
      </w:ins>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EA2307A"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 národný, regionálny alebo miestny verejný orgán alebo subjekt verejnej správy určený členským štátom </w:t>
      </w:r>
      <w:del w:id="12" w:author="Autor">
        <w:r w:rsidRPr="00D828B9">
          <w:rPr>
            <w:rFonts w:ascii="Times New Roman" w:hAnsi="Times New Roman"/>
          </w:rPr>
          <w:delText>za účelom</w:delText>
        </w:r>
      </w:del>
      <w:ins w:id="13" w:author="Autor">
        <w:r w:rsidR="008E5E97" w:rsidRPr="00307126">
          <w:rPr>
            <w:rFonts w:ascii="Times New Roman" w:hAnsi="Times New Roman"/>
          </w:rPr>
          <w:t>na účely</w:t>
        </w:r>
      </w:ins>
      <w:r w:rsidR="008E5E97" w:rsidRPr="00307126">
        <w:rPr>
          <w:rFonts w:ascii="Times New Roman" w:hAnsi="Times New Roman"/>
        </w:rPr>
        <w:t xml:space="preserve"> </w:t>
      </w:r>
      <w:r w:rsidRPr="00307126">
        <w:rPr>
          <w:rFonts w:ascii="Times New Roman" w:hAnsi="Times New Roman"/>
        </w:rPr>
        <w:t>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14"/>
      <w:commentRangeStart w:id="15"/>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w:t>
      </w:r>
      <w:r w:rsidRPr="00307126">
        <w:rPr>
          <w:rFonts w:ascii="Times New Roman" w:hAnsi="Times New Roman"/>
          <w:bCs/>
        </w:rPr>
        <w:lastRenderedPageBreak/>
        <w:t xml:space="preserve">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14"/>
      <w:commentRangeEnd w:id="15"/>
      <w:r>
        <w:rPr>
          <w:rStyle w:val="Odkaznakomentr"/>
          <w:rFonts w:ascii="Times New Roman" w:eastAsia="Times New Roman" w:hAnsi="Times New Roman"/>
          <w:lang w:val="x-none" w:eastAsia="x-none"/>
        </w:rPr>
        <w:commentReference w:id="15"/>
      </w:r>
      <w:r w:rsidRPr="00F0368A">
        <w:rPr>
          <w:rStyle w:val="Odkaznakomentr"/>
          <w:rFonts w:ascii="Times New Roman" w:hAnsi="Times New Roman"/>
          <w:sz w:val="22"/>
          <w:lang w:val="x-none"/>
        </w:rPr>
        <w:commentReference w:id="14"/>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16"/>
      <w:commentRangeStart w:id="17"/>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16"/>
      <w:commentRangeEnd w:id="17"/>
      <w:r>
        <w:rPr>
          <w:rStyle w:val="Odkaznakomentr"/>
          <w:rFonts w:ascii="Times New Roman" w:eastAsia="Times New Roman" w:hAnsi="Times New Roman"/>
          <w:lang w:val="x-none" w:eastAsia="x-none"/>
        </w:rPr>
        <w:commentReference w:id="17"/>
      </w:r>
      <w:r w:rsidRPr="00F0368A">
        <w:rPr>
          <w:rStyle w:val="Odkaznakomentr"/>
          <w:rFonts w:ascii="Times New Roman" w:hAnsi="Times New Roman"/>
          <w:sz w:val="22"/>
          <w:lang w:val="x-none"/>
        </w:rPr>
        <w:commentReference w:id="16"/>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0919E30A"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18"/>
      <w:r w:rsidRPr="00307126">
        <w:rPr>
          <w:rFonts w:ascii="Times New Roman" w:hAnsi="Times New Roman"/>
          <w:b/>
        </w:rPr>
        <w:t>Financujúca banka</w:t>
      </w:r>
      <w:r w:rsidRPr="00307126">
        <w:rPr>
          <w:rFonts w:ascii="Times New Roman" w:hAnsi="Times New Roman"/>
        </w:rPr>
        <w:t xml:space="preserve"> </w:t>
      </w:r>
      <w:commentRangeEnd w:id="18"/>
      <w:r w:rsidRPr="00307126">
        <w:rPr>
          <w:rStyle w:val="Odkaznakomentr"/>
          <w:rFonts w:ascii="Times New Roman" w:eastAsia="Times New Roman" w:hAnsi="Times New Roman"/>
          <w:sz w:val="22"/>
          <w:szCs w:val="22"/>
          <w:lang w:val="x-none" w:eastAsia="x-none"/>
        </w:rPr>
        <w:commentReference w:id="18"/>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4C5489" w:rsidRDefault="00D828B9" w:rsidP="00D828B9">
      <w:pPr>
        <w:spacing w:before="120" w:after="0" w:line="264" w:lineRule="auto"/>
        <w:ind w:left="540"/>
        <w:jc w:val="both"/>
        <w:rPr>
          <w:rFonts w:ascii="Times New Roman" w:hAnsi="Times New Roman"/>
          <w:rPrChange w:id="19" w:author="Autor">
            <w:rPr>
              <w:rFonts w:ascii="Times New Roman" w:hAnsi="Times New Roman"/>
              <w:b/>
            </w:rPr>
          </w:rPrChange>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CB3BEFE" w14:textId="52F63BB2" w:rsidR="00DC1BD0" w:rsidRPr="004C5489" w:rsidRDefault="00901527" w:rsidP="004C5489">
      <w:pPr>
        <w:spacing w:before="120" w:after="0" w:line="264" w:lineRule="auto"/>
        <w:ind w:left="540"/>
        <w:jc w:val="both"/>
        <w:rPr>
          <w:rFonts w:ascii="Times New Roman" w:hAnsi="Times New Roman"/>
          <w:b/>
          <w:rPrChange w:id="20" w:author="Autor">
            <w:rPr>
              <w:rFonts w:ascii="Times New Roman" w:hAnsi="Times New Roman"/>
              <w:highlight w:val="yellow"/>
            </w:rPr>
          </w:rPrChange>
        </w:rPr>
        <w:pPrChange w:id="21" w:author="Autor">
          <w:pPr>
            <w:spacing w:before="120"/>
            <w:ind w:left="540"/>
            <w:jc w:val="both"/>
          </w:pPr>
        </w:pPrChange>
      </w:pPr>
      <w:commentRangeStart w:id="22"/>
      <w:del w:id="23" w:author="Autor">
        <w:r w:rsidRPr="00901527">
          <w:rPr>
            <w:rStyle w:val="hps"/>
            <w:rFonts w:ascii="Times New Roman" w:hAnsi="Times New Roman"/>
            <w:b/>
          </w:rPr>
          <w:delText>Finančné</w:delText>
        </w:r>
      </w:del>
      <w:commentRangeStart w:id="24"/>
      <w:ins w:id="25" w:author="Autor">
        <w:r w:rsidRPr="00307126">
          <w:rPr>
            <w:rStyle w:val="hps"/>
            <w:rFonts w:ascii="Times New Roman" w:hAnsi="Times New Roman"/>
            <w:b/>
          </w:rPr>
          <w:t>Finančn</w:t>
        </w:r>
        <w:r w:rsidR="00DC1BD0" w:rsidRPr="00307126">
          <w:rPr>
            <w:rStyle w:val="hps"/>
            <w:rFonts w:ascii="Times New Roman" w:hAnsi="Times New Roman"/>
            <w:b/>
          </w:rPr>
          <w:t>á</w:t>
        </w:r>
      </w:ins>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lastRenderedPageBreak/>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22"/>
      <w:commentRangeEnd w:id="24"/>
      <w:r>
        <w:rPr>
          <w:rStyle w:val="Odkaznakomentr"/>
          <w:rFonts w:ascii="Times New Roman" w:eastAsia="Times New Roman" w:hAnsi="Times New Roman"/>
          <w:lang w:val="x-none" w:eastAsia="x-none"/>
        </w:rPr>
        <w:commentReference w:id="22"/>
      </w:r>
      <w:r w:rsidRPr="009A0837">
        <w:rPr>
          <w:rStyle w:val="Odkaznakomentr"/>
          <w:rFonts w:ascii="Times New Roman" w:hAnsi="Times New Roman"/>
          <w:sz w:val="22"/>
          <w:lang w:val="x-none"/>
        </w:rPr>
        <w:commentReference w:id="24"/>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4B76C1B0"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w:t>
      </w:r>
      <w:del w:id="26" w:author="Autor">
        <w:r w:rsidRPr="00D828B9">
          <w:rPr>
            <w:rFonts w:ascii="Times New Roman" w:hAnsi="Times New Roman"/>
            <w:b/>
          </w:rPr>
          <w:delText xml:space="preserve">začatí realizácie </w:delText>
        </w:r>
        <w:r w:rsidR="0045056A">
          <w:rPr>
            <w:rFonts w:ascii="Times New Roman" w:hAnsi="Times New Roman"/>
            <w:b/>
          </w:rPr>
          <w:delText>hlavných</w:delText>
        </w:r>
      </w:del>
      <w:ins w:id="27" w:author="Autor">
        <w:r w:rsidRPr="00307126">
          <w:rPr>
            <w:rFonts w:ascii="Times New Roman" w:hAnsi="Times New Roman"/>
            <w:b/>
          </w:rPr>
          <w:t>realizáci</w:t>
        </w:r>
        <w:r w:rsidR="00FB524A">
          <w:rPr>
            <w:rFonts w:ascii="Times New Roman" w:hAnsi="Times New Roman"/>
            <w:b/>
          </w:rPr>
          <w:t>i</w:t>
        </w:r>
      </w:ins>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del w:id="28" w:author="Autor">
        <w:r w:rsidRPr="00D828B9">
          <w:rPr>
            <w:rFonts w:ascii="Times New Roman" w:hAnsi="Times New Roman"/>
          </w:rPr>
          <w:delText>(tvorí Prílohu č. 3 Zmluvy o poskytnutí NFP),</w:delText>
        </w:r>
      </w:del>
      <w:ins w:id="29" w:author="Autor">
        <w:r w:rsidR="000E6265" w:rsidRPr="00307126">
          <w:rPr>
            <w:rFonts w:ascii="Times New Roman" w:hAnsi="Times New Roman"/>
          </w:rPr>
          <w:t>v ITMS2014+</w:t>
        </w:r>
        <w:r w:rsidRPr="00307126">
          <w:rPr>
            <w:rFonts w:ascii="Times New Roman" w:hAnsi="Times New Roman"/>
          </w:rPr>
          <w:t>,</w:t>
        </w:r>
      </w:ins>
      <w:r w:rsidRPr="00307126">
        <w:rPr>
          <w:rFonts w:ascii="Times New Roman" w:hAnsi="Times New Roman"/>
        </w:rPr>
        <w:t xml:space="preserve"> prostredníctvom ktorého Prijímateľ oznamuje Poskytovateľovi Začatie 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30"/>
      <w:commentRangeStart w:id="31"/>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p>
    <w:commentRangeEnd w:id="30"/>
    <w:commentRangeEnd w:id="31"/>
    <w:p w14:paraId="2ED86E3A" w14:textId="25F16C48"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31"/>
      </w:r>
      <w:r w:rsidRPr="00307126">
        <w:rPr>
          <w:rStyle w:val="Odkaznakomentr"/>
          <w:rFonts w:ascii="Times New Roman" w:eastAsia="Times New Roman" w:hAnsi="Times New Roman"/>
          <w:sz w:val="22"/>
          <w:szCs w:val="22"/>
          <w:lang w:val="x-none" w:eastAsia="x-none"/>
        </w:rPr>
        <w:commentReference w:id="30"/>
      </w:r>
      <w:r w:rsidR="009809B8" w:rsidRPr="00307126">
        <w:rPr>
          <w:rStyle w:val="Odkaznakomentr"/>
          <w:rFonts w:ascii="Times New Roman" w:hAnsi="Times New Roman"/>
          <w:sz w:val="22"/>
          <w:szCs w:val="22"/>
          <w:lang w:val="x-none" w:eastAsia="x-none"/>
        </w:rPr>
        <w:commentReference w:id="32"/>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lastRenderedPageBreak/>
        <w:t>Kontrolovaná osoba -</w:t>
      </w:r>
      <w:r w:rsidRPr="00307126">
        <w:t xml:space="preserve">  osoba u ktorej sa vykonáva kontrola overovaných skutočností podľa zákona o príspevku</w:t>
      </w:r>
      <w:ins w:id="33" w:author="Autor">
        <w:r w:rsidRPr="00307126">
          <w:t xml:space="preserve"> </w:t>
        </w:r>
        <w:r w:rsidR="00B91E2C" w:rsidRPr="00307126">
          <w:t>z</w:t>
        </w:r>
      </w:ins>
      <w:r w:rsidR="00B91E2C" w:rsidRPr="00307126">
        <w:t xml:space="preserve">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0FCC50BE" w:rsidR="002F22D1" w:rsidRPr="004C5489" w:rsidRDefault="002F22D1" w:rsidP="002F22D1">
      <w:pPr>
        <w:spacing w:before="120" w:line="264" w:lineRule="auto"/>
        <w:ind w:left="539"/>
        <w:jc w:val="both"/>
        <w:rPr>
          <w:rFonts w:ascii="Times New Roman" w:hAnsi="Times New Roman"/>
          <w:rPrChange w:id="34" w:author="Autor">
            <w:rPr>
              <w:rFonts w:ascii="Times New Roman" w:hAnsi="Times New Roman"/>
              <w:highlight w:val="yellow"/>
            </w:rPr>
          </w:rPrChange>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del w:id="35" w:author="Autor">
        <w:r w:rsidRPr="00D828B9">
          <w:rPr>
            <w:rFonts w:ascii="Times New Roman" w:hAnsi="Times New Roman"/>
            <w:bCs/>
          </w:rPr>
          <w:delText>;</w:delText>
        </w:r>
      </w:del>
      <w:ins w:id="36" w:author="Auto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w:t>
        </w:r>
      </w:ins>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37"/>
      <w:commentRangeStart w:id="38"/>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37"/>
      <w:commentRangeEnd w:id="38"/>
      <w:r>
        <w:rPr>
          <w:rStyle w:val="Odkaznakomentr"/>
          <w:rFonts w:ascii="Times New Roman" w:eastAsia="Times New Roman" w:hAnsi="Times New Roman"/>
          <w:lang w:val="x-none" w:eastAsia="x-none"/>
        </w:rPr>
        <w:commentReference w:id="38"/>
      </w:r>
      <w:r w:rsidRPr="00067253">
        <w:rPr>
          <w:rStyle w:val="Odkaznakomentr"/>
          <w:rFonts w:ascii="Times New Roman" w:hAnsi="Times New Roman"/>
          <w:sz w:val="22"/>
          <w:lang w:val="x-none"/>
        </w:rPr>
        <w:commentReference w:id="37"/>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lastRenderedPageBreak/>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1C8C9E03"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ktorý skúma všetky otázky ovplyvňujúce výkonnosť programu vrátane záverov z preskúmania výkonnosti</w:t>
      </w:r>
      <w:del w:id="39" w:author="Autor">
        <w:r w:rsidRPr="00D828B9">
          <w:rPr>
            <w:sz w:val="22"/>
            <w:szCs w:val="22"/>
          </w:rPr>
          <w:delText>,</w:delText>
        </w:r>
      </w:del>
      <w:ins w:id="40" w:author="Autor">
        <w:r w:rsidRPr="00307126">
          <w:rPr>
            <w:sz w:val="22"/>
            <w:szCs w:val="22"/>
          </w:rPr>
          <w:t>. Monitorovací výbor</w:t>
        </w:r>
      </w:ins>
      <w:r w:rsidRPr="00307126">
        <w:rPr>
          <w:sz w:val="22"/>
          <w:szCs w:val="22"/>
        </w:rPr>
        <w:t xml:space="preserve"> </w:t>
      </w:r>
      <w:r w:rsidR="008E5E97" w:rsidRPr="004C5489">
        <w:rPr>
          <w:sz w:val="22"/>
          <w:lang w:val="sk-SK"/>
          <w:rPrChange w:id="41" w:author="Autor">
            <w:rPr>
              <w:sz w:val="22"/>
            </w:rPr>
          </w:rPrChange>
        </w:rPr>
        <w:t>poskytuje konzultácie</w:t>
      </w:r>
      <w:del w:id="42" w:author="Autor">
        <w:r w:rsidRPr="00D828B9">
          <w:rPr>
            <w:sz w:val="22"/>
            <w:szCs w:val="22"/>
          </w:rPr>
          <w:delText>. Monitorovací výbor</w:delText>
        </w:r>
      </w:del>
      <w:ins w:id="43" w:author="Autor">
        <w:r w:rsidR="008E5E97" w:rsidRPr="00307126">
          <w:rPr>
            <w:sz w:val="22"/>
            <w:szCs w:val="22"/>
            <w:lang w:val="sk-SK"/>
          </w:rPr>
          <w:t>,</w:t>
        </w:r>
      </w:ins>
      <w:r w:rsidR="008E5E97" w:rsidRPr="004C5489">
        <w:rPr>
          <w:sz w:val="22"/>
          <w:lang w:val="sk-SK"/>
          <w:rPrChange w:id="44" w:author="Autor">
            <w:rPr>
              <w:sz w:val="22"/>
            </w:rPr>
          </w:rPrChange>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77777777"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966/2012 – </w:t>
      </w:r>
      <w:r w:rsidRPr="00307126">
        <w:rPr>
          <w:rStyle w:val="Siln"/>
          <w:b w:val="0"/>
        </w:rPr>
        <w:t xml:space="preserve">Nariadenie Európskeho parlamentu a Rady (EÚ, Euratom) č. 966/2012 z  25. októbra 2012, o rozpočtových pravidlách, ktoré sa vzťahujú na všeobecný rozpočet Únie, a zrušení nariadenia Rady (ES, Euratom) č. 1605/2002;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45"/>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45"/>
      <w:r w:rsidRPr="00307126">
        <w:rPr>
          <w:rStyle w:val="Odkaznakomentr"/>
          <w:rFonts w:eastAsia="Times New Roman"/>
          <w:sz w:val="22"/>
          <w:szCs w:val="22"/>
          <w:lang w:eastAsia="sk-SK"/>
        </w:rPr>
        <w:commentReference w:id="45"/>
      </w:r>
      <w:r w:rsidRPr="00307126">
        <w:t xml:space="preserve">). Maximálna výška NFP vyplýva </w:t>
      </w:r>
      <w:r w:rsidRPr="00307126">
        <w:lastRenderedPageBreak/>
        <w:t xml:space="preserve">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599691A9"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46"/>
      <w:r w:rsidRPr="00307126">
        <w:rPr>
          <w:rFonts w:ascii="Times New Roman" w:hAnsi="Times New Roman"/>
        </w:rPr>
        <w:t>........</w:t>
      </w:r>
      <w:commentRangeEnd w:id="46"/>
      <w:r w:rsidR="006B0D9B" w:rsidRPr="004C5489">
        <w:rPr>
          <w:rStyle w:val="Odkaznakomentr"/>
          <w:rFonts w:ascii="Times New Roman" w:hAnsi="Times New Roman"/>
          <w:sz w:val="22"/>
          <w:lang w:val="x-none"/>
          <w:rPrChange w:id="47" w:author="Autor">
            <w:rPr>
              <w:rStyle w:val="Odkaznakomentr"/>
              <w:rFonts w:ascii="Times New Roman" w:hAnsi="Times New Roman"/>
              <w:lang w:val="x-none"/>
            </w:rPr>
          </w:rPrChange>
        </w:rPr>
        <w:commentReference w:id="46"/>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4C5489">
        <w:rPr>
          <w:rFonts w:ascii="Times New Roman" w:hAnsi="Times New Roman"/>
          <w:rPrChange w:id="48" w:author="Autor">
            <w:rPr/>
          </w:rPrChange>
        </w:rPr>
        <w:t xml:space="preserve"> </w:t>
      </w:r>
      <w:del w:id="49" w:author="Autor">
        <w:r w:rsidR="00087001">
          <w:delText xml:space="preserve">                  </w:delText>
        </w:r>
        <w:r w:rsidR="00087001">
          <w:rPr>
            <w:rFonts w:ascii="Times New Roman" w:hAnsi="Times New Roman"/>
          </w:rPr>
          <w:delText xml:space="preserve">V prípade uplatnenia ex ante finančných opráv </w:delText>
        </w:r>
        <w:r w:rsidR="00087001" w:rsidRPr="00087001">
          <w:rPr>
            <w:rFonts w:ascii="Times New Roman" w:hAnsi="Times New Roman"/>
          </w:rPr>
          <w:delText xml:space="preserve">za porušenie </w:delText>
        </w:r>
        <w:r w:rsidR="00087001">
          <w:rPr>
            <w:rFonts w:ascii="Times New Roman" w:hAnsi="Times New Roman"/>
          </w:rPr>
          <w:delText xml:space="preserve">pravidiel a postupov </w:delText>
        </w:r>
        <w:r w:rsidR="00087001" w:rsidRPr="00087001">
          <w:rPr>
            <w:rFonts w:ascii="Times New Roman" w:hAnsi="Times New Roman"/>
          </w:rPr>
          <w:delText xml:space="preserve">VO </w:delText>
        </w:r>
        <w:r w:rsidR="00087001">
          <w:rPr>
            <w:rFonts w:ascii="Times New Roman" w:hAnsi="Times New Roman"/>
          </w:rPr>
          <w:delText xml:space="preserve">je </w:delText>
        </w:r>
        <w:r w:rsidR="00087001" w:rsidRPr="00087001">
          <w:rPr>
            <w:rFonts w:ascii="Times New Roman" w:hAnsi="Times New Roman"/>
          </w:rPr>
          <w:delText xml:space="preserve">prijímateľ </w:delText>
        </w:r>
        <w:r w:rsidR="00087001">
          <w:rPr>
            <w:rFonts w:ascii="Times New Roman" w:hAnsi="Times New Roman"/>
          </w:rPr>
          <w:delText>povinný deklarovať 100 % hodnoty</w:delText>
        </w:r>
        <w:r w:rsidR="00087001" w:rsidRPr="00087001">
          <w:rPr>
            <w:rFonts w:ascii="Times New Roman" w:hAnsi="Times New Roman"/>
          </w:rPr>
          <w:delText xml:space="preserve"> výdavku, </w:delText>
        </w:r>
        <w:r w:rsidR="00087001">
          <w:rPr>
            <w:rFonts w:ascii="Times New Roman" w:hAnsi="Times New Roman"/>
          </w:rPr>
          <w:delText>ktorá bude až na úrovni riadiaceho orgánu/sprostredkovateľského orgánu z</w:delText>
        </w:r>
        <w:r w:rsidR="00087001" w:rsidRPr="00087001">
          <w:rPr>
            <w:rFonts w:ascii="Times New Roman" w:hAnsi="Times New Roman"/>
          </w:rPr>
          <w:delText xml:space="preserve">nížená o zodpovedajúcu </w:delText>
        </w:r>
        <w:r w:rsidR="00087001">
          <w:rPr>
            <w:rFonts w:ascii="Times New Roman" w:hAnsi="Times New Roman"/>
          </w:rPr>
          <w:delText>výšku finančnej</w:delText>
        </w:r>
        <w:r w:rsidR="00087001" w:rsidRPr="00087001">
          <w:rPr>
            <w:rFonts w:ascii="Times New Roman" w:hAnsi="Times New Roman"/>
          </w:rPr>
          <w:delText xml:space="preserve"> oprav</w:delText>
        </w:r>
        <w:r w:rsidR="00087001">
          <w:rPr>
            <w:rFonts w:ascii="Times New Roman" w:hAnsi="Times New Roman"/>
          </w:rPr>
          <w:delText>y.</w:delText>
        </w:r>
      </w:del>
    </w:p>
    <w:p w14:paraId="5B3150CE" w14:textId="005EDF8F"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del w:id="50" w:author="Autor">
        <w:r w:rsidRPr="00D828B9">
          <w:delText>môže</w:delText>
        </w:r>
      </w:del>
      <w:ins w:id="51" w:author="Autor">
        <w:r w:rsidR="00D05217" w:rsidRPr="00307126">
          <w:t xml:space="preserve">by </w:t>
        </w:r>
        <w:r w:rsidR="00A30090" w:rsidRPr="00307126">
          <w:t>mohol</w:t>
        </w:r>
      </w:ins>
      <w:r w:rsidR="00A30090" w:rsidRPr="00307126">
        <w:t xml:space="preserve">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ins w:id="52" w:author="Auto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ins>
      <w:r w:rsidRPr="00307126">
        <w:t>;</w:t>
      </w:r>
    </w:p>
    <w:p w14:paraId="0DF5CE39" w14:textId="77777777" w:rsidR="002F22D1" w:rsidRPr="00307126" w:rsidRDefault="002F22D1" w:rsidP="00744B99">
      <w:pPr>
        <w:pStyle w:val="AODefHead"/>
        <w:numPr>
          <w:ilvl w:val="0"/>
          <w:numId w:val="20"/>
        </w:numPr>
        <w:spacing w:before="120" w:line="264" w:lineRule="auto"/>
        <w:ind w:left="540"/>
      </w:pPr>
      <w:r w:rsidRPr="00307126">
        <w:rPr>
          <w:b/>
        </w:rPr>
        <w:t xml:space="preserve">Obchodný zákonník </w:t>
      </w:r>
      <w:r w:rsidRPr="00307126">
        <w:t>- zákon č. 513/1991 Zb. Obchodný zákonník, v znení neskorších predpisov;</w:t>
      </w:r>
    </w:p>
    <w:p w14:paraId="29F51CF3" w14:textId="77777777" w:rsidR="002F22D1" w:rsidRPr="00307126" w:rsidRDefault="002F22D1" w:rsidP="002F22D1">
      <w:pPr>
        <w:pStyle w:val="AODefPara"/>
        <w:numPr>
          <w:ilvl w:val="0"/>
          <w:numId w:val="0"/>
        </w:numPr>
        <w:ind w:left="540"/>
      </w:pPr>
      <w:r w:rsidRPr="00307126">
        <w:rPr>
          <w:b/>
        </w:rPr>
        <w:t xml:space="preserve">Občiansky zákonník </w:t>
      </w:r>
      <w:r w:rsidRPr="00307126">
        <w:t>– zákon č. 40/1964 Zb. Občiansky zákonník, v znení neskorších predpisov;</w:t>
      </w:r>
    </w:p>
    <w:p w14:paraId="3B64719E" w14:textId="52B31849"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w:t>
      </w:r>
      <w:del w:id="53" w:author="Autor">
        <w:r w:rsidRPr="00D828B9">
          <w:rPr>
            <w:rFonts w:ascii="Times New Roman" w:hAnsi="Times New Roman"/>
            <w:bCs/>
          </w:rPr>
          <w:delText xml:space="preserve">nastala až v čase, keď bola Zmluvná strana v omeškaní s plnením svojej povinnosti, alebo </w:delText>
        </w:r>
      </w:del>
      <w:r w:rsidRPr="00307126">
        <w:rPr>
          <w:rFonts w:ascii="Times New Roman" w:hAnsi="Times New Roman"/>
          <w:bCs/>
        </w:rPr>
        <w:t xml:space="preserve">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lastRenderedPageBreak/>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0C24AB8F"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del w:id="54" w:author="Autor">
        <w:r w:rsidRPr="006B0D9B">
          <w:rPr>
            <w:rFonts w:ascii="Times New Roman" w:hAnsi="Times New Roman"/>
          </w:rPr>
          <w:delText>najmä v súlade s pravidlami</w:delText>
        </w:r>
      </w:del>
      <w:ins w:id="55" w:author="Autor">
        <w:r w:rsidR="0081694D">
          <w:rPr>
            <w:rFonts w:ascii="Times New Roman" w:hAnsi="Times New Roman"/>
          </w:rPr>
          <w:t xml:space="preserve">ak spĺňajú pravidlá </w:t>
        </w:r>
      </w:ins>
      <w:r w:rsidRPr="00307126">
        <w:rPr>
          <w:rFonts w:ascii="Times New Roman" w:hAnsi="Times New Roman"/>
        </w:rPr>
        <w:t xml:space="preserve"> oprávnenosti výdavkov </w:t>
      </w:r>
      <w:del w:id="56" w:author="Autor">
        <w:r w:rsidRPr="006B0D9B">
          <w:rPr>
            <w:rFonts w:ascii="Times New Roman" w:hAnsi="Times New Roman"/>
          </w:rPr>
          <w:delText>uvedených</w:delText>
        </w:r>
      </w:del>
      <w:ins w:id="57" w:author="Autor">
        <w:r w:rsidRPr="00307126">
          <w:rPr>
            <w:rFonts w:ascii="Times New Roman" w:hAnsi="Times New Roman"/>
          </w:rPr>
          <w:t>uveden</w:t>
        </w:r>
        <w:r w:rsidR="0081694D">
          <w:rPr>
            <w:rFonts w:ascii="Times New Roman" w:hAnsi="Times New Roman"/>
          </w:rPr>
          <w:t>é</w:t>
        </w:r>
      </w:ins>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ins w:id="58" w:author="Autor">
        <w:r w:rsidR="00C72A22" w:rsidRPr="00307126">
          <w:rPr>
            <w:rFonts w:ascii="Times New Roman" w:hAnsi="Times New Roman"/>
          </w:rPr>
          <w:t xml:space="preserve">. </w:t>
        </w:r>
        <w:commentRangeStart w:id="59"/>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59"/>
        <w:r w:rsidR="00C72A22" w:rsidRPr="00307126">
          <w:rPr>
            <w:rStyle w:val="Odkaznakomentr"/>
            <w:rFonts w:ascii="Times New Roman" w:eastAsia="Times New Roman" w:hAnsi="Times New Roman"/>
            <w:sz w:val="24"/>
            <w:szCs w:val="24"/>
            <w:lang w:val="x-none" w:eastAsia="x-none"/>
          </w:rPr>
          <w:commentReference w:id="59"/>
        </w:r>
      </w:ins>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75D6400C" w:rsidR="00D2734A" w:rsidRDefault="002F22D1" w:rsidP="00F0368A">
      <w:pPr>
        <w:pStyle w:val="AODefPara"/>
        <w:numPr>
          <w:ilvl w:val="1"/>
          <w:numId w:val="20"/>
        </w:numPr>
        <w:spacing w:before="120" w:line="264" w:lineRule="auto"/>
        <w:ind w:hanging="180"/>
      </w:pPr>
      <w:r w:rsidRPr="00307126">
        <w:rPr>
          <w:b/>
        </w:rPr>
        <w:lastRenderedPageBreak/>
        <w:t xml:space="preserve">Platba </w:t>
      </w:r>
      <w:r w:rsidRPr="00307126">
        <w:t>– finančný prevod</w:t>
      </w:r>
      <w:r w:rsidR="00D05217" w:rsidRPr="00307126">
        <w:t xml:space="preserve"> </w:t>
      </w:r>
      <w:del w:id="60" w:author="Autor">
        <w:r w:rsidR="00310C95">
          <w:delText>NFP</w:delText>
        </w:r>
      </w:del>
      <w:ins w:id="61" w:author="Autor">
        <w:r w:rsidR="00D05217" w:rsidRPr="00307126">
          <w:t>prostriedkov, príspevku</w:t>
        </w:r>
      </w:ins>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rPr>
          <w:ins w:id="62" w:author="Autor"/>
        </w:rPr>
      </w:pPr>
      <w:ins w:id="63" w:author="Auto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ins>
    </w:p>
    <w:p w14:paraId="53B6B040" w14:textId="77777777" w:rsidR="002F22D1" w:rsidRPr="00307126" w:rsidRDefault="002F22D1" w:rsidP="00C87FFC">
      <w:pPr>
        <w:pStyle w:val="AODefHead"/>
        <w:numPr>
          <w:ilvl w:val="0"/>
          <w:numId w:val="20"/>
        </w:numPr>
        <w:spacing w:before="120" w:line="264" w:lineRule="auto"/>
        <w:ind w:left="539"/>
      </w:pPr>
      <w:commentRangeStart w:id="64"/>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65"/>
      <w:r w:rsidRPr="00307126">
        <w:t xml:space="preserve">piatich rokov </w:t>
      </w:r>
      <w:commentRangeEnd w:id="65"/>
      <w:r w:rsidRPr="00307126">
        <w:rPr>
          <w:rStyle w:val="Odkaznakomentr"/>
          <w:rFonts w:eastAsia="Times New Roman"/>
          <w:sz w:val="22"/>
          <w:szCs w:val="22"/>
          <w:lang w:eastAsia="sk-SK"/>
        </w:rPr>
        <w:commentReference w:id="65"/>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commentRangeEnd w:id="64"/>
      <w:r w:rsidR="00D0452B">
        <w:rPr>
          <w:rStyle w:val="Odkaznakomentr"/>
          <w:rFonts w:eastAsia="Times New Roman"/>
          <w:lang w:val="x-none" w:eastAsia="x-none"/>
        </w:rPr>
        <w:commentReference w:id="64"/>
      </w:r>
      <w:r w:rsidRPr="00307126">
        <w:rPr>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66"/>
      <w:commentRangeStart w:id="67"/>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68"/>
      <w:r w:rsidRPr="00307126">
        <w:rPr>
          <w:rFonts w:ascii="Times New Roman" w:hAnsi="Times New Roman"/>
          <w:bCs/>
        </w:rPr>
        <w:t>10</w:t>
      </w:r>
      <w:commentRangeEnd w:id="68"/>
      <w:r w:rsidRPr="00307126">
        <w:rPr>
          <w:rStyle w:val="Odkaznakomentr"/>
          <w:rFonts w:ascii="Times New Roman" w:hAnsi="Times New Roman"/>
          <w:sz w:val="22"/>
          <w:szCs w:val="22"/>
        </w:rPr>
        <w:commentReference w:id="68"/>
      </w:r>
      <w:r w:rsidRPr="00307126">
        <w:rPr>
          <w:rFonts w:ascii="Times New Roman" w:hAnsi="Times New Roman"/>
          <w:bCs/>
        </w:rPr>
        <w:t>% a viac oproti plánovanej hodnote Miery finančnej medzery;</w:t>
      </w:r>
      <w:commentRangeEnd w:id="66"/>
      <w:commentRangeEnd w:id="67"/>
      <w:r>
        <w:rPr>
          <w:rStyle w:val="Odkaznakomentr"/>
          <w:rFonts w:ascii="Times New Roman" w:eastAsia="Times New Roman" w:hAnsi="Times New Roman"/>
          <w:lang w:val="x-none" w:eastAsia="x-none"/>
        </w:rPr>
        <w:commentReference w:id="67"/>
      </w:r>
      <w:r w:rsidRPr="00067253">
        <w:rPr>
          <w:rStyle w:val="Odkaznakomentr"/>
          <w:rFonts w:ascii="Times New Roman" w:hAnsi="Times New Roman"/>
          <w:sz w:val="22"/>
          <w:lang w:val="x-none"/>
        </w:rPr>
        <w:commentReference w:id="66"/>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lastRenderedPageBreak/>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4C5489" w:rsidRDefault="00CD040B" w:rsidP="002F22D1">
      <w:pPr>
        <w:spacing w:before="120" w:line="264" w:lineRule="auto"/>
        <w:ind w:left="540"/>
        <w:jc w:val="both"/>
        <w:rPr>
          <w:rFonts w:ascii="Times New Roman" w:hAnsi="Times New Roman"/>
          <w:b/>
          <w:rPrChange w:id="69" w:author="Autor">
            <w:rPr>
              <w:rFonts w:ascii="Times New Roman" w:hAnsi="Times New Roman"/>
            </w:rPr>
          </w:rPrChange>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ins w:id="70" w:author="Autor"/>
          <w:rFonts w:ascii="Times New Roman" w:hAnsi="Times New Roman"/>
        </w:rPr>
      </w:pPr>
      <w:ins w:id="71" w:author="Auto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ins>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72"/>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72"/>
      <w:r w:rsidR="00576235" w:rsidRPr="004C5489">
        <w:rPr>
          <w:rStyle w:val="Odkaznakomentr"/>
          <w:rFonts w:ascii="Times New Roman" w:hAnsi="Times New Roman"/>
          <w:sz w:val="22"/>
          <w:lang w:val="x-none"/>
          <w:rPrChange w:id="73" w:author="Autor">
            <w:rPr>
              <w:rStyle w:val="Odkaznakomentr"/>
              <w:rFonts w:ascii="Times New Roman" w:hAnsi="Times New Roman"/>
              <w:lang w:val="x-none"/>
            </w:rPr>
          </w:rPrChange>
        </w:rPr>
        <w:commentReference w:id="72"/>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commentRangeStart w:id="74"/>
      <w:commentRangeStart w:id="75"/>
      <w:r w:rsidRPr="00307126">
        <w:rPr>
          <w:rFonts w:eastAsia="Times New Roman"/>
          <w:b/>
          <w:bCs/>
        </w:rPr>
        <w:lastRenderedPageBreak/>
        <w:t>Projekt generujúci príj</w:t>
      </w:r>
      <w:r w:rsidR="00310C95" w:rsidRPr="00307126">
        <w:rPr>
          <w:rFonts w:eastAsia="Times New Roman"/>
          <w:b/>
          <w:bCs/>
        </w:rPr>
        <w:t>em</w:t>
      </w:r>
      <w:r w:rsidRPr="00307126">
        <w:rPr>
          <w:rFonts w:eastAsia="Times New Roman"/>
          <w:b/>
          <w:bCs/>
        </w:rPr>
        <w:t xml:space="preserve"> </w:t>
      </w:r>
      <w:commentRangeEnd w:id="74"/>
      <w:commentRangeEnd w:id="75"/>
      <w:r w:rsidR="002668F0">
        <w:rPr>
          <w:rStyle w:val="Odkaznakomentr"/>
          <w:rFonts w:eastAsia="Times New Roman"/>
          <w:lang w:val="x-none" w:eastAsia="x-none"/>
        </w:rPr>
        <w:commentReference w:id="75"/>
      </w:r>
      <w:r w:rsidR="002668F0" w:rsidRPr="00067253">
        <w:rPr>
          <w:rStyle w:val="Odkaznakomentr"/>
          <w:sz w:val="22"/>
          <w:lang w:val="x-none"/>
        </w:rPr>
        <w:commentReference w:id="74"/>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76"/>
      <w:r w:rsidRPr="00307126">
        <w:t>......................</w:t>
      </w:r>
      <w:commentRangeEnd w:id="76"/>
      <w:r w:rsidRPr="00307126">
        <w:rPr>
          <w:rStyle w:val="Odkaznakomentr"/>
          <w:rFonts w:eastAsia="Times New Roman"/>
          <w:sz w:val="22"/>
          <w:szCs w:val="22"/>
          <w:lang w:eastAsia="sk-SK"/>
        </w:rPr>
        <w:commentReference w:id="76"/>
      </w:r>
      <w:r w:rsidRPr="00307126">
        <w:t xml:space="preserve">, do </w:t>
      </w:r>
      <w:r w:rsidRPr="00307126">
        <w:lastRenderedPageBreak/>
        <w:t xml:space="preserve">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77"/>
      <w:r w:rsidRPr="00307126">
        <w:t>.............mesiacov</w:t>
      </w:r>
      <w:commentRangeEnd w:id="77"/>
      <w:r w:rsidRPr="00307126">
        <w:rPr>
          <w:rStyle w:val="Odkaznakomentr"/>
          <w:rFonts w:eastAsia="Times New Roman"/>
          <w:sz w:val="22"/>
          <w:szCs w:val="22"/>
          <w:lang w:eastAsia="sk-SK"/>
        </w:rPr>
        <w:commentReference w:id="77"/>
      </w:r>
      <w:r w:rsidRPr="00307126">
        <w:t>, pričom za žiadnych okolností nesmie prekročiť termín stanovený v článku 65 ods</w:t>
      </w:r>
      <w:r w:rsidR="001D3560" w:rsidRPr="00307126">
        <w:t>ek</w:t>
      </w:r>
      <w:r w:rsidRPr="00307126">
        <w:t xml:space="preserve"> 2 všeobecného nariadenia, t.j. 31.12.2023;</w:t>
      </w:r>
    </w:p>
    <w:p w14:paraId="529F68E3" w14:textId="5C68A795"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w:t>
      </w:r>
      <w:ins w:id="78" w:author="Autor">
        <w:r w:rsidR="00D05217" w:rsidRPr="00307126">
          <w:t>operačného</w:t>
        </w:r>
        <w:r w:rsidRPr="00307126">
          <w:t xml:space="preserve"> </w:t>
        </w:r>
      </w:ins>
      <w:r w:rsidRPr="00307126">
        <w:t>programu a zodpovedá za riadenie</w:t>
      </w:r>
      <w:ins w:id="79" w:author="Autor">
        <w:r w:rsidR="00D05217" w:rsidRPr="00307126">
          <w:t xml:space="preserve"> operačného</w:t>
        </w:r>
      </w:ins>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del w:id="80" w:author="Autor">
        <w:r w:rsidRPr="00D828B9">
          <w:delText>;</w:delText>
        </w:r>
      </w:del>
      <w:ins w:id="81" w:author="Autor">
        <w:r w:rsidR="00D05217" w:rsidRPr="00307126">
          <w:t>.</w:t>
        </w:r>
        <w:r w:rsidRPr="00307126">
          <w:t>;</w:t>
        </w:r>
      </w:ins>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A4E8423" w:rsidR="002F22D1" w:rsidRPr="004C5489" w:rsidRDefault="002F22D1" w:rsidP="005033E6">
      <w:pPr>
        <w:pStyle w:val="AODefHead"/>
        <w:numPr>
          <w:ilvl w:val="0"/>
          <w:numId w:val="20"/>
        </w:numPr>
        <w:spacing w:before="120" w:line="264" w:lineRule="auto"/>
        <w:ind w:left="540"/>
        <w:rPr>
          <w:rPrChange w:id="82" w:author="Autor">
            <w:rPr>
              <w:highlight w:val="yellow"/>
            </w:rPr>
          </w:rPrChange>
        </w:rPr>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5033E6">
        <w:rPr>
          <w:bCs/>
        </w:rPr>
        <w:t>spoločne aj ako</w:t>
      </w:r>
      <w:r w:rsidRPr="005033E6">
        <w:rPr>
          <w:b/>
          <w:bCs/>
        </w:rPr>
        <w:t xml:space="preserve"> „schémy pomoci“ </w:t>
      </w:r>
      <w:r w:rsidRPr="0070145E">
        <w:t>–</w:t>
      </w:r>
      <w:ins w:id="83" w:author="Autor">
        <w:r w:rsidR="0070145E" w:rsidRPr="004A0DC0">
          <w:rPr>
            <w:color w:val="494949"/>
          </w:rPr>
          <w:t>záväzné</w:t>
        </w:r>
      </w:ins>
      <w:r w:rsidR="0070145E" w:rsidRPr="004C5489">
        <w:rPr>
          <w:color w:val="494949"/>
          <w:rPrChange w:id="84" w:author="Autor">
            <w:rPr/>
          </w:rPrChange>
        </w:rPr>
        <w:t xml:space="preserve"> dokumenty, ktoré </w:t>
      </w:r>
      <w:del w:id="85" w:author="Autor">
        <w:r w:rsidRPr="00D828B9">
          <w:delText>presne stanovujú pravidlá a podmienky, na ktorých základe môžu poskytovatelia</w:delText>
        </w:r>
      </w:del>
      <w:ins w:id="86" w:author="Autor">
        <w:r w:rsidR="0070145E" w:rsidRPr="004A0DC0">
          <w:rPr>
            <w:color w:val="494949"/>
          </w:rPr>
          <w:t>komplexne upravujú poskytovanie</w:t>
        </w:r>
      </w:ins>
      <w:r w:rsidR="0070145E" w:rsidRPr="004C5489">
        <w:rPr>
          <w:color w:val="494949"/>
          <w:rPrChange w:id="87" w:author="Autor">
            <w:rPr/>
          </w:rPrChange>
        </w:rPr>
        <w:t xml:space="preserve"> pomoci </w:t>
      </w:r>
      <w:del w:id="88" w:author="Autor">
        <w:r w:rsidRPr="00D828B9">
          <w:delText xml:space="preserve">poskytnúť štátnu pomoc a pomoc "de minimis" </w:delText>
        </w:r>
      </w:del>
      <w:r w:rsidR="0070145E" w:rsidRPr="004C5489">
        <w:rPr>
          <w:color w:val="494949"/>
          <w:rPrChange w:id="89" w:author="Autor">
            <w:rPr/>
          </w:rPrChange>
        </w:rPr>
        <w:t xml:space="preserve">jednotlivým </w:t>
      </w:r>
      <w:del w:id="90" w:author="Autor">
        <w:r w:rsidRPr="00D828B9">
          <w:delText>prijímateľom</w:delText>
        </w:r>
      </w:del>
      <w:ins w:id="91" w:author="Autor">
        <w:r w:rsidR="0070145E" w:rsidRPr="004A0DC0">
          <w:rPr>
            <w:color w:val="494949"/>
          </w:rPr>
          <w:t>príjemcom</w:t>
        </w:r>
        <w:r w:rsidR="0070145E" w:rsidRPr="0070145E">
          <w:t xml:space="preserve"> </w:t>
        </w:r>
        <w:r w:rsidR="0070145E" w:rsidRPr="00620F5B">
          <w:t>podľa podmienok stanovených v zákone o štátnej pomoci</w:t>
        </w:r>
      </w:ins>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ins w:id="92" w:author="Autor">
        <w:r w:rsidR="00C72A22" w:rsidRPr="00307126">
          <w:t xml:space="preserve">. </w:t>
        </w:r>
        <w:commentRangeStart w:id="93"/>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93"/>
        <w:r w:rsidR="00C72A22" w:rsidRPr="00307126">
          <w:rPr>
            <w:rStyle w:val="Odkaznakomentr"/>
            <w:rFonts w:eastAsia="Times New Roman"/>
            <w:lang w:val="x-none" w:eastAsia="x-none"/>
          </w:rPr>
          <w:commentReference w:id="93"/>
        </w:r>
      </w:ins>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rPr>
          <w:ins w:id="94" w:author="Autor"/>
        </w:rPr>
      </w:pPr>
      <w:ins w:id="95" w:author="Auto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ins>
    </w:p>
    <w:p w14:paraId="180B1BCF" w14:textId="77777777" w:rsidR="002F22D1" w:rsidRPr="00307126" w:rsidRDefault="002F22D1" w:rsidP="00744B99">
      <w:pPr>
        <w:pStyle w:val="AODefHead"/>
        <w:numPr>
          <w:ilvl w:val="0"/>
          <w:numId w:val="0"/>
        </w:numPr>
        <w:spacing w:before="120" w:line="264" w:lineRule="auto"/>
        <w:ind w:left="540"/>
      </w:pPr>
      <w:r w:rsidRPr="00307126">
        <w:rPr>
          <w:b/>
        </w:rPr>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96"/>
      <w:r w:rsidRPr="00307126">
        <w:t>............... zo dňa .......................... je SO pre Operačný program ............................ ...................................</w:t>
      </w:r>
      <w:r w:rsidR="00DC21A2" w:rsidRPr="00307126">
        <w:t xml:space="preserve"> </w:t>
      </w:r>
      <w:r w:rsidR="00DC21A2" w:rsidRPr="004C5489">
        <w:rPr>
          <w:rPrChange w:id="97" w:author="Autor">
            <w:rPr>
              <w:sz w:val="24"/>
            </w:rPr>
          </w:rPrChange>
        </w:rPr>
        <w:t>(ďalej aj ako „OP“),</w:t>
      </w:r>
      <w:r w:rsidRPr="00307126">
        <w:t xml:space="preserve"> </w:t>
      </w:r>
      <w:commentRangeEnd w:id="96"/>
      <w:r w:rsidR="00F65B7D" w:rsidRPr="004C5489">
        <w:rPr>
          <w:rStyle w:val="Odkaznakomentr"/>
          <w:sz w:val="22"/>
          <w:lang w:val="x-none"/>
        </w:rPr>
        <w:commentReference w:id="96"/>
      </w:r>
      <w:r w:rsidRPr="00307126">
        <w:t xml:space="preserve">ktorý vykonáva úlohy v mene a na účet RO. V prípade, ak poskytnutý </w:t>
      </w:r>
      <w:r w:rsidRPr="00307126">
        <w:lastRenderedPageBreak/>
        <w:t>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10BF5750"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del w:id="98" w:author="Autor">
        <w:r w:rsidRPr="00D828B9">
          <w:delText>ktorého účelom je definovať štandardné procesy</w:delText>
        </w:r>
      </w:del>
      <w:ins w:id="99" w:author="Autor">
        <w:r w:rsidR="00D05217" w:rsidRPr="00307126">
          <w:t>ktorý predstavuje súhrn pravidiel, postupov</w:t>
        </w:r>
      </w:ins>
      <w:r w:rsidR="00D05217" w:rsidRPr="00307126">
        <w:t xml:space="preserve"> a </w:t>
      </w:r>
      <w:del w:id="100" w:author="Autor">
        <w:r w:rsidRPr="00D828B9">
          <w:delText>postupy riadenia EŠIF,</w:delText>
        </w:r>
      </w:del>
      <w:ins w:id="101" w:author="Autor">
        <w:r w:rsidR="00D05217" w:rsidRPr="00307126">
          <w:t>činností, ktoré sa uplatňujú pri poskytovaní NFP a</w:t>
        </w:r>
      </w:ins>
      <w:r w:rsidR="00D05217" w:rsidRPr="00307126">
        <w:t xml:space="preserve">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5489" w:rsidRDefault="002F22D1" w:rsidP="00C87FFC">
      <w:pPr>
        <w:pStyle w:val="AODefHead"/>
        <w:numPr>
          <w:ilvl w:val="0"/>
          <w:numId w:val="20"/>
        </w:numPr>
        <w:spacing w:before="120" w:line="264" w:lineRule="auto"/>
        <w:ind w:left="540"/>
        <w:rPr>
          <w:rPrChange w:id="102" w:author="Autor">
            <w:rPr>
              <w:highlight w:val="yellow"/>
            </w:rPr>
          </w:rPrChange>
        </w:rPr>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rPr>
          <w:ins w:id="103" w:author="Autor"/>
        </w:rPr>
      </w:pPr>
      <w:ins w:id="104" w:author="Autor">
        <w:r w:rsidRPr="00307126">
          <w:rPr>
            <w:b/>
          </w:rPr>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w:t>
        </w:r>
        <w:r w:rsidRPr="00307126">
          <w:lastRenderedPageBreak/>
          <w:t>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ins>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105"/>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105"/>
      <w:r w:rsidRPr="00307126">
        <w:rPr>
          <w:rStyle w:val="Odkaznakomentr"/>
          <w:rFonts w:ascii="Times New Roman" w:eastAsia="Times New Roman" w:hAnsi="Times New Roman"/>
          <w:sz w:val="22"/>
          <w:szCs w:val="22"/>
          <w:lang w:eastAsia="sk-SK"/>
        </w:rPr>
        <w:commentReference w:id="105"/>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106"/>
      <w:r w:rsidRPr="00307126">
        <w:rPr>
          <w:rFonts w:ascii="Times New Roman" w:hAnsi="Times New Roman"/>
        </w:rPr>
        <w:t>...............</w:t>
      </w:r>
      <w:commentRangeEnd w:id="106"/>
      <w:r w:rsidRPr="00307126">
        <w:rPr>
          <w:rStyle w:val="Odkaznakomentr"/>
          <w:rFonts w:ascii="Times New Roman" w:eastAsia="Times New Roman" w:hAnsi="Times New Roman"/>
          <w:sz w:val="22"/>
          <w:szCs w:val="22"/>
          <w:lang w:eastAsia="sk-SK"/>
        </w:rPr>
        <w:commentReference w:id="106"/>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72C07B7F"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w:t>
      </w:r>
      <w:del w:id="107" w:author="Autor">
        <w:r w:rsidRPr="00D828B9">
          <w:rPr>
            <w:rFonts w:ascii="Times New Roman" w:hAnsi="Times New Roman"/>
          </w:rPr>
          <w:delText>Splnenie</w:delText>
        </w:r>
      </w:del>
      <w:ins w:id="108" w:author="Autor">
        <w:r w:rsidR="00324EB2" w:rsidRPr="00307126">
          <w:rPr>
            <w:rFonts w:ascii="Times New Roman" w:hAnsi="Times New Roman"/>
          </w:rPr>
          <w:t xml:space="preserve">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w:t>
        </w:r>
      </w:ins>
      <w:r w:rsidRPr="00307126">
        <w:rPr>
          <w:rFonts w:ascii="Times New Roman" w:hAnsi="Times New Roman"/>
        </w:rPr>
        <w:t xml:space="preserve"> tejto podmienky</w:t>
      </w:r>
      <w:del w:id="109" w:author="Autor">
        <w:r w:rsidRPr="00D828B9">
          <w:rPr>
            <w:rFonts w:ascii="Times New Roman" w:hAnsi="Times New Roman"/>
          </w:rPr>
          <w:delText xml:space="preserve"> sa</w:delText>
        </w:r>
      </w:del>
      <w:r w:rsidRPr="00307126">
        <w:rPr>
          <w:rFonts w:ascii="Times New Roman" w:hAnsi="Times New Roman"/>
        </w:rPr>
        <w:t xml:space="preserve">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5D4EAA60"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4C5489">
        <w:rPr>
          <w:rFonts w:ascii="Times New Roman" w:hAnsi="Times New Roman"/>
          <w:sz w:val="24"/>
          <w:rPrChange w:id="110" w:author="Autor">
            <w:rPr>
              <w:rFonts w:ascii="Times New Roman" w:hAnsi="Times New Roman"/>
            </w:rPr>
          </w:rPrChange>
        </w:rPr>
        <w:t>listom</w:t>
      </w:r>
      <w:ins w:id="111" w:author="Autor">
        <w:r w:rsidR="00AD4508" w:rsidRPr="00307126">
          <w:rPr>
            <w:rFonts w:ascii="Times New Roman" w:hAnsi="Times New Roman"/>
            <w:sz w:val="24"/>
            <w:szCs w:val="24"/>
          </w:rPr>
          <w:t>/iným vhodným dokumentom</w:t>
        </w:r>
      </w:ins>
      <w:r w:rsidRPr="004C5489">
        <w:rPr>
          <w:rFonts w:ascii="Times New Roman" w:hAnsi="Times New Roman"/>
          <w:sz w:val="24"/>
          <w:rPrChange w:id="112" w:author="Autor">
            <w:rPr>
              <w:rFonts w:ascii="Times New Roman" w:hAnsi="Times New Roman"/>
            </w:rPr>
          </w:rPrChange>
        </w:rPr>
        <w:t>, ktoré sú podpísané, ak je Predmetom Proj</w:t>
      </w:r>
      <w:r w:rsidRPr="00307126">
        <w:rPr>
          <w:rFonts w:ascii="Times New Roman" w:hAnsi="Times New Roman"/>
        </w:rPr>
        <w:t xml:space="preserve">ektu zariadenie, dokumentácia, iná </w:t>
      </w:r>
      <w:del w:id="113" w:author="Autor">
        <w:r w:rsidRPr="00D828B9">
          <w:rPr>
            <w:rFonts w:ascii="Times New Roman" w:hAnsi="Times New Roman"/>
          </w:rPr>
          <w:delText>hnuteľnú</w:delText>
        </w:r>
      </w:del>
      <w:ins w:id="114" w:author="Autor">
        <w:r w:rsidR="00AD4508" w:rsidRPr="00307126">
          <w:rPr>
            <w:rFonts w:ascii="Times New Roman" w:hAnsi="Times New Roman"/>
          </w:rPr>
          <w:t>hnuteľná</w:t>
        </w:r>
      </w:ins>
      <w:r w:rsidR="00AD4508" w:rsidRPr="00307126">
        <w:rPr>
          <w:rFonts w:ascii="Times New Roman" w:hAnsi="Times New Roman"/>
        </w:rPr>
        <w:t xml:space="preserve">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2D56EBD7"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w:t>
      </w:r>
      <w:ins w:id="115" w:author="Autor">
        <w:r w:rsidR="00C12A3A" w:rsidRPr="00307126">
          <w:rPr>
            <w:rFonts w:ascii="Times New Roman" w:hAnsi="Times New Roman"/>
          </w:rPr>
          <w:t>alebo</w:t>
        </w:r>
        <w:r w:rsidR="00324EB2" w:rsidRPr="00307126">
          <w:rPr>
            <w:rFonts w:ascii="Times New Roman" w:hAnsi="Times New Roman"/>
          </w:rPr>
          <w:t xml:space="preserve"> aplikovaný</w:t>
        </w:r>
        <w:r w:rsidRPr="00307126">
          <w:rPr>
            <w:rFonts w:ascii="Times New Roman" w:hAnsi="Times New Roman"/>
          </w:rPr>
          <w:t xml:space="preserve"> </w:t>
        </w:r>
      </w:ins>
      <w:r w:rsidRPr="00307126">
        <w:rPr>
          <w:rFonts w:ascii="Times New Roman" w:hAnsi="Times New Roman"/>
        </w:rPr>
        <w:t>tak, ako sa to predpokladalo v </w:t>
      </w:r>
      <w:del w:id="116" w:author="Autor">
        <w:r w:rsidRPr="00D828B9">
          <w:rPr>
            <w:rFonts w:ascii="Times New Roman" w:hAnsi="Times New Roman"/>
          </w:rPr>
          <w:delText>schválenej Žiadosti</w:delText>
        </w:r>
      </w:del>
      <w:ins w:id="117" w:author="Autor">
        <w:r w:rsidR="00C12A3A" w:rsidRPr="00307126">
          <w:rPr>
            <w:rFonts w:ascii="Times New Roman" w:hAnsi="Times New Roman"/>
          </w:rPr>
          <w:t>Schválenej žiadosti</w:t>
        </w:r>
      </w:ins>
      <w:r w:rsidR="00C12A3A" w:rsidRPr="00307126">
        <w:rPr>
          <w:rFonts w:ascii="Times New Roman" w:hAnsi="Times New Roman"/>
        </w:rPr>
        <w:t xml:space="preserve">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del w:id="118" w:author="Autor">
        <w:r w:rsidR="008F0B5A">
          <w:rPr>
            <w:rFonts w:ascii="Times New Roman" w:hAnsi="Times New Roman"/>
          </w:rPr>
          <w:delText>,</w:delText>
        </w:r>
      </w:del>
      <w:ins w:id="119" w:author="Autor">
        <w:r w:rsidR="00324EB2" w:rsidRPr="00307126">
          <w:rPr>
            <w:rFonts w:ascii="Times New Roman" w:hAnsi="Times New Roman"/>
          </w:rPr>
          <w:t>.</w:t>
        </w:r>
      </w:ins>
      <w:r w:rsidR="008F0B5A" w:rsidRPr="00307126">
        <w:rPr>
          <w:rFonts w:ascii="Times New Roman" w:hAnsi="Times New Roman"/>
        </w:rPr>
        <w:t xml:space="preserve"> </w:t>
      </w:r>
    </w:p>
    <w:p w14:paraId="60C06F4B" w14:textId="43A3134B" w:rsidR="002F22D1" w:rsidRPr="00307126" w:rsidRDefault="008F0B5A" w:rsidP="008F0B5A">
      <w:pPr>
        <w:spacing w:before="120" w:after="0" w:line="264" w:lineRule="auto"/>
        <w:ind w:left="1260"/>
        <w:jc w:val="both"/>
        <w:rPr>
          <w:rFonts w:ascii="Times New Roman" w:hAnsi="Times New Roman"/>
          <w:bCs/>
        </w:rPr>
      </w:pPr>
      <w:del w:id="120" w:author="Autor">
        <w:r>
          <w:rPr>
            <w:rFonts w:ascii="Times New Roman" w:hAnsi="Times New Roman"/>
          </w:rPr>
          <w:delText xml:space="preserve">alebo pre prípad projektov financovaných z ESF, </w:delText>
        </w:r>
        <w:r w:rsidR="005E4601">
          <w:rPr>
            <w:rFonts w:ascii="Times New Roman" w:hAnsi="Times New Roman"/>
          </w:rPr>
          <w:delText xml:space="preserve">pri </w:delText>
        </w:r>
        <w:r>
          <w:rPr>
            <w:rFonts w:ascii="Times New Roman" w:hAnsi="Times New Roman"/>
          </w:rPr>
          <w:delText>ktorých neexistuje</w:delText>
        </w:r>
      </w:del>
      <w:ins w:id="121" w:author="Autor">
        <w:r w:rsidR="00324EB2" w:rsidRPr="00307126">
          <w:rPr>
            <w:rFonts w:ascii="Times New Roman" w:hAnsi="Times New Roman"/>
          </w:rPr>
          <w:t xml:space="preserve">Ak </w:t>
        </w:r>
        <w:r w:rsidRPr="00307126">
          <w:rPr>
            <w:rFonts w:ascii="Times New Roman" w:hAnsi="Times New Roman"/>
          </w:rPr>
          <w:t>Predmet Projektu</w:t>
        </w:r>
        <w:r w:rsidR="00324EB2" w:rsidRPr="00307126">
          <w:rPr>
            <w:rFonts w:ascii="Times New Roman" w:hAnsi="Times New Roman"/>
          </w:rPr>
          <w:t xml:space="preserve"> nie je</w:t>
        </w:r>
      </w:ins>
      <w:r w:rsidR="00324EB2" w:rsidRPr="00307126">
        <w:rPr>
          <w:rFonts w:ascii="Times New Roman" w:hAnsi="Times New Roman"/>
        </w:rPr>
        <w:t xml:space="preserve"> hmotne zachytiteľný</w:t>
      </w:r>
      <w:del w:id="122" w:author="Autor">
        <w:r>
          <w:rPr>
            <w:rFonts w:ascii="Times New Roman" w:hAnsi="Times New Roman"/>
          </w:rPr>
          <w:delText xml:space="preserve"> Predmet Projektu,</w:delText>
        </w:r>
      </w:del>
      <w:ins w:id="123" w:author="Autor">
        <w:r w:rsidR="00324EB2" w:rsidRPr="00307126">
          <w:rPr>
            <w:rFonts w:ascii="Times New Roman" w:hAnsi="Times New Roman"/>
          </w:rPr>
          <w:t>, splnenie podmienky Prijímateľ preukazuje</w:t>
        </w:r>
      </w:ins>
      <w:r w:rsidRPr="00307126">
        <w:rPr>
          <w:rFonts w:ascii="Times New Roman" w:hAnsi="Times New Roman"/>
        </w:rPr>
        <w:t xml:space="preserve"> predložením čestného vyhlásenia Prijímateľa s uvedením </w:t>
      </w:r>
      <w:r w:rsidRPr="00307126">
        <w:rPr>
          <w:rFonts w:ascii="Times New Roman" w:hAnsi="Times New Roman"/>
        </w:rPr>
        <w:lastRenderedPageBreak/>
        <w:t>dňa, ku ktorému došlo k ukončeniu poslednej hlavnej Aktivity Projektu</w:t>
      </w:r>
      <w:r w:rsidR="001E3EE1" w:rsidRPr="00307126">
        <w:rPr>
          <w:rFonts w:ascii="Times New Roman" w:hAnsi="Times New Roman"/>
        </w:rPr>
        <w:t xml:space="preserve">, pričom prílohou čestného vyhlásenia je </w:t>
      </w:r>
      <w:commentRangeStart w:id="124"/>
      <w:r w:rsidR="001E3EE1" w:rsidRPr="00307126">
        <w:rPr>
          <w:rFonts w:ascii="Times New Roman" w:hAnsi="Times New Roman"/>
        </w:rPr>
        <w:t>dokument</w:t>
      </w:r>
      <w:commentRangeEnd w:id="124"/>
      <w:r w:rsidR="001E3EE1" w:rsidRPr="004C5489">
        <w:rPr>
          <w:rStyle w:val="Odkaznakomentr"/>
          <w:rFonts w:ascii="Times New Roman" w:hAnsi="Times New Roman"/>
          <w:sz w:val="22"/>
          <w:lang w:val="x-none"/>
          <w:rPrChange w:id="125" w:author="Autor">
            <w:rPr>
              <w:rStyle w:val="Odkaznakomentr"/>
              <w:rFonts w:ascii="Times New Roman" w:hAnsi="Times New Roman"/>
              <w:lang w:val="x-none"/>
            </w:rPr>
          </w:rPrChange>
        </w:rPr>
        <w:commentReference w:id="124"/>
      </w:r>
      <w:r w:rsidR="001E3EE1" w:rsidRPr="00307126">
        <w:rPr>
          <w:rFonts w:ascii="Times New Roman" w:hAnsi="Times New Roman"/>
        </w:rPr>
        <w:t xml:space="preserve"> odôvodňujúci ukončenie poslednej hlavnej Aktivity Projektu v deň uvedený v čestnom vyhlásení</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26"/>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126"/>
      <w:r w:rsidRPr="00307126">
        <w:rPr>
          <w:rStyle w:val="Odkaznakomentr"/>
          <w:rFonts w:ascii="Times New Roman" w:hAnsi="Times New Roman"/>
          <w:sz w:val="22"/>
          <w:szCs w:val="22"/>
        </w:rPr>
        <w:commentReference w:id="126"/>
      </w:r>
    </w:p>
    <w:p w14:paraId="62192A95" w14:textId="685F7393"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ins w:id="127" w:author="Autor">
        <w:r w:rsidR="00324EB2" w:rsidRPr="00307126">
          <w:t xml:space="preserve"> ostatných</w:t>
        </w:r>
      </w:ins>
      <w:r w:rsidRPr="00307126">
        <w:t> Právnych dokumentoch;</w:t>
      </w:r>
    </w:p>
    <w:p w14:paraId="7A838252" w14:textId="62280C78"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del w:id="128" w:author="Autor">
        <w:r w:rsidR="007A714C">
          <w:delText xml:space="preserve"> </w:delText>
        </w:r>
      </w:del>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222B8F15" w14:textId="192DB5EC"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del w:id="129" w:author="Autor">
        <w:r w:rsidRPr="00D828B9">
          <w:delText>1</w:delText>
        </w:r>
      </w:del>
      <w:ins w:id="130" w:author="Autor">
        <w:r w:rsidR="00D05217" w:rsidRPr="00307126">
          <w:t>2</w:t>
        </w:r>
      </w:ins>
      <w:r w:rsidRPr="00307126">
        <w:t xml:space="preserve"> ods</w:t>
      </w:r>
      <w:r w:rsidR="001D3560" w:rsidRPr="00307126">
        <w:t>ek</w:t>
      </w:r>
      <w:del w:id="131" w:author="Autor">
        <w:r w:rsidRPr="00D828B9">
          <w:delText>. 9</w:delText>
        </w:r>
      </w:del>
      <w:ins w:id="132" w:author="Autor">
        <w:r w:rsidR="00D05217" w:rsidRPr="00307126">
          <w:t xml:space="preserve"> 1 bod 4</w:t>
        </w:r>
      </w:ins>
      <w:r w:rsidR="00D05217" w:rsidRPr="00307126">
        <w:t xml:space="preserve"> smernice Európskeho parlamentu a Rady (</w:t>
      </w:r>
      <w:del w:id="133" w:author="Autor">
        <w:r w:rsidRPr="00D828B9">
          <w:delText>ES) č. 18/2004</w:delText>
        </w:r>
      </w:del>
      <w:ins w:id="134" w:author="Autor">
        <w:r w:rsidR="00D05217" w:rsidRPr="00307126">
          <w:t>EÚ)  2014/24/EÚ</w:t>
        </w:r>
      </w:ins>
      <w:r w:rsidR="00D05217" w:rsidRPr="00307126">
        <w:t xml:space="preserve"> z </w:t>
      </w:r>
      <w:del w:id="135" w:author="Autor">
        <w:r w:rsidRPr="00D828B9">
          <w:delText>31. marca 2004</w:delText>
        </w:r>
      </w:del>
      <w:ins w:id="136" w:author="Autor">
        <w:r w:rsidR="00D05217" w:rsidRPr="00307126">
          <w:t>26. februára 2014</w:t>
        </w:r>
      </w:ins>
      <w:r w:rsidR="00D05217" w:rsidRPr="00307126">
        <w:t xml:space="preserve"> o</w:t>
      </w:r>
      <w:del w:id="137" w:author="Autor">
        <w:r w:rsidRPr="00D828B9">
          <w:delText xml:space="preserve"> koordinácii postupov zadávania verejných zákaziek na práce, verejných zákaziek na dodávku tovaru</w:delText>
        </w:r>
      </w:del>
      <w:ins w:id="138" w:author="Autor">
        <w:r w:rsidR="00D05217" w:rsidRPr="00307126">
          <w:t> verejnom obstarávaní</w:t>
        </w:r>
      </w:ins>
      <w:r w:rsidR="00D05217" w:rsidRPr="00307126">
        <w:t xml:space="preserve"> a </w:t>
      </w:r>
      <w:del w:id="139" w:author="Autor">
        <w:r w:rsidRPr="00D828B9">
          <w:delText>verejných zákaziek na služby,</w:delText>
        </w:r>
      </w:del>
      <w:ins w:id="140" w:author="Autor">
        <w:r w:rsidR="00D05217" w:rsidRPr="00307126">
          <w:t xml:space="preserve">o zrušení smernice č. 2004/18/ES v platnom znení </w:t>
        </w:r>
      </w:ins>
      <w:r w:rsidR="00D05217" w:rsidRPr="00307126">
        <w:t xml:space="preserve"> </w:t>
      </w:r>
      <w:r w:rsidRPr="00307126">
        <w:t xml:space="preserve">a každé európske zoskupenie územnej spolupráce zriadené v súlade s nariadením Európskeho parlamentu a Rady (EÚ) č. 1302/2013 </w:t>
      </w:r>
      <w:ins w:id="141" w:author="Autor">
        <w:r w:rsidR="00156C07" w:rsidRPr="00307126">
          <w:t xml:space="preserve">zo 17. decembra 2013 v platnom znení </w:t>
        </w:r>
      </w:ins>
      <w:r w:rsidRPr="00307126">
        <w:t>alebo vzniknuté podľa zákona č. 90/2008 Z. z.</w:t>
      </w:r>
      <w:ins w:id="142" w:author="Autor">
        <w:r w:rsidR="00924E42" w:rsidRPr="00307126">
          <w:t xml:space="preserve"> </w:t>
        </w:r>
        <w:r w:rsidR="00156C07" w:rsidRPr="00307126">
          <w:t>o európskom zoskupení územnej spolupráce a o doplnení zákona č. 540/2001 Z. z. o štátnej štatistike</w:t>
        </w:r>
      </w:ins>
      <w:r w:rsidR="00156C07" w:rsidRPr="00307126">
        <w:t xml:space="preserv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5B3267F2"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del w:id="143" w:author="Autor">
        <w:r w:rsidRPr="00143198">
          <w:delText>nezávislá, objektívna, overovacia, hodnotiaca</w:delText>
        </w:r>
      </w:del>
      <w:ins w:id="144" w:author="Autor">
        <w:r w:rsidR="00156C07" w:rsidRPr="00307126">
          <w:t>súhrn nezávislých, objektívnych, overovacích, hodnotiacich, uisťovacích</w:t>
        </w:r>
      </w:ins>
      <w:r w:rsidR="00156C07" w:rsidRPr="00307126">
        <w:t xml:space="preserve"> a</w:t>
      </w:r>
      <w:del w:id="145" w:author="Autor">
        <w:r w:rsidRPr="00143198">
          <w:delText xml:space="preserve"> uisťovania činnosť vykonávaná</w:delText>
        </w:r>
      </w:del>
      <w:ins w:id="146" w:author="Autor">
        <w:r w:rsidR="00156C07" w:rsidRPr="00307126">
          <w:t> konzultačných činností zameraných na zdokonaľovanie riadiacich a kontrolných procesov vykonávaných</w:t>
        </w:r>
      </w:ins>
      <w:r w:rsidR="00156C07" w:rsidRPr="00307126">
        <w:t xml:space="preserve"> podľa zákona </w:t>
      </w:r>
      <w:ins w:id="147" w:author="Autor">
        <w:r w:rsidR="00156C07" w:rsidRPr="00307126">
          <w:t xml:space="preserve">č. 357/2015 Z. z. </w:t>
        </w:r>
      </w:ins>
      <w:r w:rsidR="00156C07" w:rsidRPr="00307126">
        <w:t>o finančnej kontrole a </w:t>
      </w:r>
      <w:del w:id="148" w:author="Autor">
        <w:r w:rsidR="00CF6859" w:rsidRPr="00143198">
          <w:delText xml:space="preserve"> </w:delText>
        </w:r>
      </w:del>
      <w:r w:rsidR="00156C07" w:rsidRPr="00307126">
        <w:t>audite</w:t>
      </w:r>
      <w:del w:id="149" w:author="Autor">
        <w:r w:rsidRPr="00143198">
          <w:delText>, osobitných predpisov a </w:delText>
        </w:r>
      </w:del>
      <w:ins w:id="150" w:author="Autor">
        <w:r w:rsidR="00F61BB8">
          <w:t> a iných aplikovateľných právnych preppisov</w:t>
        </w:r>
        <w:r w:rsidR="00156C07" w:rsidRPr="00307126">
          <w:t xml:space="preserve"> </w:t>
        </w:r>
      </w:ins>
      <w:r w:rsidR="00156C07" w:rsidRPr="00307126">
        <w:t>so zohľadnením medzinárodne uznávaných audítorských štandardov</w:t>
      </w:r>
      <w:r w:rsidRPr="00307126">
        <w:t>;</w:t>
      </w:r>
    </w:p>
    <w:p w14:paraId="5F36BDF6" w14:textId="44C6CB50" w:rsidR="00C72A22" w:rsidRPr="00307126" w:rsidRDefault="00C72A22" w:rsidP="009A0837">
      <w:pPr>
        <w:pStyle w:val="AODefPara"/>
        <w:numPr>
          <w:ilvl w:val="1"/>
          <w:numId w:val="20"/>
        </w:numPr>
        <w:spacing w:before="120" w:line="264" w:lineRule="auto"/>
        <w:ind w:left="567"/>
        <w:rPr>
          <w:ins w:id="151" w:author="Autor"/>
        </w:rPr>
      </w:pPr>
      <w:ins w:id="152" w:author="Auto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a v článku 68 ods. 1</w:t>
        </w:r>
        <w:r w:rsidRPr="00307126">
          <w:rPr>
            <w:rFonts w:eastAsia="Times New Roman"/>
            <w:color w:val="000000"/>
            <w:lang w:eastAsia="sk-SK"/>
          </w:rPr>
          <w:t xml:space="preserve"> všeobecného nariadenia. Na výdavky vykazované zjednodušeným spôsobom vykazovania sa neuplatňuje podmienka preukazovania ich vzniku;</w:t>
        </w:r>
      </w:ins>
    </w:p>
    <w:p w14:paraId="7BABCCFD" w14:textId="28C66C55"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w:t>
      </w:r>
      <w:r w:rsidR="007A714C" w:rsidRPr="00307126">
        <w:lastRenderedPageBreak/>
        <w:t>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77777777"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37CA8B9A" w:rsidR="002F22D1" w:rsidRPr="00307126" w:rsidRDefault="002F22D1" w:rsidP="00C87FFC">
      <w:pPr>
        <w:pStyle w:val="AODefHead"/>
        <w:numPr>
          <w:ilvl w:val="0"/>
          <w:numId w:val="20"/>
        </w:numPr>
        <w:spacing w:before="120" w:line="264" w:lineRule="auto"/>
        <w:ind w:left="900"/>
      </w:pPr>
      <w:r w:rsidRPr="00307126">
        <w:t>(ii) vystavenia prvej písomnej objednávky pre Dodávateľa</w:t>
      </w:r>
      <w:ins w:id="153" w:author="Autor">
        <w:r w:rsidR="0081694D">
          <w:t xml:space="preserve"> na dodanie tovaru</w:t>
        </w:r>
      </w:ins>
      <w:r w:rsidRPr="00307126">
        <w:t>, alebo nadobudnutím účinnosti prvej zmluvy uzavretej s</w:t>
      </w:r>
      <w:r w:rsidR="0081694D">
        <w:t> </w:t>
      </w:r>
      <w:r w:rsidRPr="00307126">
        <w:t>Dodávateľom</w:t>
      </w:r>
      <w:ins w:id="154" w:author="Autor">
        <w:r w:rsidR="0081694D">
          <w:t xml:space="preserve"> na dodanie tovaru</w:t>
        </w:r>
      </w:ins>
      <w:r w:rsidRPr="00307126">
        <w:t xml:space="preserve">, </w:t>
      </w:r>
      <w:r w:rsidR="004059ED" w:rsidRPr="00307126">
        <w:t>ak</w:t>
      </w:r>
      <w:r w:rsidRPr="00307126">
        <w:t xml:space="preserve"> </w:t>
      </w:r>
      <w:del w:id="155" w:author="Autor">
        <w:r w:rsidRPr="00D828B9">
          <w:delText>nebola vystavená objednávka</w:delText>
        </w:r>
      </w:del>
      <w:ins w:id="156" w:author="Autor">
        <w:r w:rsidR="0081694D">
          <w:t>príslušná zmluva, predmetom ktorej je dodanie tovaru, nepredpokladá vystavenie objednávky</w:t>
        </w:r>
      </w:ins>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77777777" w:rsidR="002F22D1" w:rsidRPr="00307126" w:rsidRDefault="002F22D1" w:rsidP="00C87FFC">
      <w:pPr>
        <w:pStyle w:val="AODefPara"/>
        <w:numPr>
          <w:ilvl w:val="1"/>
          <w:numId w:val="20"/>
        </w:numPr>
        <w:spacing w:before="120" w:line="264" w:lineRule="auto"/>
        <w:ind w:left="902"/>
      </w:pPr>
      <w:r w:rsidRPr="00307126">
        <w:t xml:space="preserve">(v) začatia realizácie inej prvej hlavnej Aktivity, ktorú nemožno podradiť pod body (i) až (iv) a ktorá je ako hlavná aktivity 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157"/>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alebo</w:t>
      </w:r>
      <w:commentRangeEnd w:id="157"/>
      <w:r w:rsidR="00335ACA">
        <w:rPr>
          <w:rStyle w:val="Odkaznakomentr"/>
          <w:rFonts w:eastAsia="Times New Roman"/>
          <w:lang w:val="x-none" w:eastAsia="x-none"/>
        </w:rPr>
        <w:commentReference w:id="157"/>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77777777" w:rsidR="0095057C" w:rsidRPr="00307126"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oznámenia použitého ako výzva na súťaž alebo výzva na predkladanie ponúk na zverejnenie</w:t>
      </w:r>
      <w:r w:rsidR="009F1CF6" w:rsidRPr="00307126">
        <w:rPr>
          <w:bCs/>
        </w:rPr>
        <w:t xml:space="preserve">, alebo </w:t>
      </w:r>
    </w:p>
    <w:p w14:paraId="43A8858E" w14:textId="77777777" w:rsidR="00764BD1" w:rsidRPr="00307126" w:rsidRDefault="009F1CF6" w:rsidP="00C87FFC">
      <w:pPr>
        <w:pStyle w:val="AODefPara"/>
        <w:numPr>
          <w:ilvl w:val="3"/>
          <w:numId w:val="20"/>
        </w:numPr>
        <w:spacing w:before="120" w:line="264" w:lineRule="auto"/>
        <w:ind w:hanging="540"/>
      </w:pPr>
      <w:r w:rsidRPr="00307126">
        <w:rPr>
          <w:bCs/>
        </w:rPr>
        <w:t>spustenie procesu zadávania zákazky v rámci elektronického trhoviska</w:t>
      </w:r>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158"/>
      <w:commentRangeStart w:id="159"/>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lastRenderedPageBreak/>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158"/>
    <w:commentRangeEnd w:id="159"/>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159"/>
      </w:r>
      <w:r w:rsidRPr="00067253">
        <w:rPr>
          <w:rStyle w:val="Odkaznakomentr"/>
          <w:rFonts w:ascii="Times New Roman" w:hAnsi="Times New Roman"/>
          <w:sz w:val="22"/>
          <w:lang w:val="x-none"/>
        </w:rPr>
        <w:commentReference w:id="158"/>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61ECA404"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del w:id="160" w:author="Autor">
        <w:r w:rsidRPr="00D828B9">
          <w:rPr>
            <w:rFonts w:ascii="Times New Roman" w:hAnsi="Times New Roman"/>
          </w:rPr>
          <w:delText>uhrádzaný</w:delText>
        </w:r>
      </w:del>
      <w:ins w:id="161" w:author="Autor">
        <w:r w:rsidR="00156C07" w:rsidRPr="00307126">
          <w:rPr>
            <w:rFonts w:ascii="Times New Roman" w:hAnsi="Times New Roman"/>
          </w:rPr>
          <w:t xml:space="preserve"> </w:t>
        </w:r>
        <w:r w:rsidR="00D2734A">
          <w:rPr>
            <w:rFonts w:ascii="Times New Roman" w:hAnsi="Times New Roman"/>
          </w:rPr>
          <w:t>možné poskytnúť</w:t>
        </w:r>
      </w:ins>
      <w:r w:rsidR="00D2734A">
        <w:rPr>
          <w:rFonts w:ascii="Times New Roman" w:hAnsi="Times New Roman"/>
        </w:rPr>
        <w:t xml:space="preserve">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162"/>
      <w:ins w:id="163" w:author="Autor">
        <w:r w:rsidR="00156C07" w:rsidRPr="00307126">
          <w:rPr>
            <w:rFonts w:ascii="Times New Roman" w:hAnsi="Times New Roman"/>
          </w:rPr>
          <w:t>a zdroja pro-rata</w:t>
        </w:r>
        <w:commentRangeEnd w:id="162"/>
        <w:r w:rsidR="00E47083">
          <w:rPr>
            <w:rStyle w:val="Odkaznakomentr"/>
            <w:rFonts w:ascii="Times New Roman" w:eastAsia="Times New Roman" w:hAnsi="Times New Roman"/>
            <w:lang w:val="x-none" w:eastAsia="x-none"/>
          </w:rPr>
          <w:commentReference w:id="162"/>
        </w:r>
        <w:r w:rsidR="00156C07" w:rsidRPr="00307126">
          <w:rPr>
            <w:rFonts w:ascii="Times New Roman" w:hAnsi="Times New Roman"/>
          </w:rPr>
          <w:t xml:space="preserve"> </w:t>
        </w:r>
      </w:ins>
      <w:r w:rsidRPr="00307126">
        <w:rPr>
          <w:rFonts w:ascii="Times New Roman" w:hAnsi="Times New Roman"/>
        </w:rPr>
        <w:t xml:space="preserve">v príslušnom pomere. </w:t>
      </w:r>
      <w:r w:rsidRPr="00307126">
        <w:rPr>
          <w:rFonts w:ascii="Times New Roman" w:hAnsi="Times New Roman"/>
          <w:bCs/>
        </w:rPr>
        <w:t xml:space="preserve">Žiadosť o platbu </w:t>
      </w:r>
      <w:del w:id="164" w:author="Autor">
        <w:r w:rsidRPr="00D828B9">
          <w:rPr>
            <w:rFonts w:ascii="Times New Roman" w:hAnsi="Times New Roman"/>
            <w:bCs/>
          </w:rPr>
          <w:delText>prijímateľ eviduje</w:delText>
        </w:r>
      </w:del>
      <w:ins w:id="165" w:author="Autor">
        <w:r w:rsidR="00156C07" w:rsidRPr="00307126">
          <w:rPr>
            <w:rFonts w:ascii="Times New Roman" w:hAnsi="Times New Roman"/>
            <w:bCs/>
          </w:rPr>
          <w:t>vypracováva a elektronicky odosiela prostredníctvom elektronického formulára</w:t>
        </w:r>
      </w:ins>
      <w:r w:rsidR="00156C07" w:rsidRPr="00307126">
        <w:rPr>
          <w:rFonts w:ascii="Times New Roman" w:hAnsi="Times New Roman"/>
          <w:bCs/>
        </w:rPr>
        <w:t xml:space="preserve"> v ITMS2014</w:t>
      </w:r>
      <w:del w:id="166" w:author="Autor">
        <w:r w:rsidRPr="00D828B9">
          <w:rPr>
            <w:rFonts w:ascii="Times New Roman" w:hAnsi="Times New Roman"/>
            <w:bCs/>
          </w:rPr>
          <w:delText>+;</w:delText>
        </w:r>
      </w:del>
      <w:ins w:id="167" w:author="Autor">
        <w:r w:rsidR="00156C07" w:rsidRPr="00307126">
          <w:rPr>
            <w:rFonts w:ascii="Times New Roman" w:hAnsi="Times New Roman"/>
            <w:bCs/>
          </w:rPr>
          <w:t>+ vždy Prijímateľ</w:t>
        </w:r>
        <w:r w:rsidRPr="00307126">
          <w:rPr>
            <w:rFonts w:ascii="Times New Roman" w:hAnsi="Times New Roman"/>
            <w:bCs/>
          </w:rPr>
          <w:t>;</w:t>
        </w:r>
      </w:ins>
    </w:p>
    <w:p w14:paraId="7CCF2363" w14:textId="44CB7827"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w:t>
      </w:r>
      <w:del w:id="168" w:author="Autor">
        <w:r w:rsidRPr="00D828B9">
          <w:rPr>
            <w:rFonts w:ascii="Times New Roman" w:hAnsi="Times New Roman"/>
          </w:rPr>
          <w:delText>ktorých</w:delText>
        </w:r>
      </w:del>
      <w:ins w:id="169" w:author="Autor">
        <w:r w:rsidR="00156C07" w:rsidRPr="00307126">
          <w:rPr>
            <w:rFonts w:ascii="Times New Roman" w:hAnsi="Times New Roman"/>
          </w:rPr>
          <w:t>ktorého</w:t>
        </w:r>
      </w:ins>
      <w:r w:rsidR="00156C07" w:rsidRPr="00307126">
        <w:rPr>
          <w:rFonts w:ascii="Times New Roman" w:hAnsi="Times New Roman"/>
        </w:rPr>
        <w:t xml:space="preserve"> základe </w:t>
      </w:r>
      <w:ins w:id="170" w:author="Auto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w:t>
        </w:r>
      </w:ins>
      <w:r w:rsidR="00156C07" w:rsidRPr="00307126">
        <w:rPr>
          <w:rFonts w:ascii="Times New Roman" w:hAnsi="Times New Roman"/>
        </w:rPr>
        <w:t xml:space="preserve">má </w:t>
      </w:r>
      <w:del w:id="171" w:author="Autor">
        <w:r w:rsidRPr="00D828B9">
          <w:rPr>
            <w:rFonts w:ascii="Times New Roman" w:hAnsi="Times New Roman"/>
          </w:rPr>
          <w:delText xml:space="preserve">Prijímateľ </w:delText>
        </w:r>
      </w:del>
      <w:r w:rsidR="00156C07" w:rsidRPr="00307126">
        <w:rPr>
          <w:rFonts w:ascii="Times New Roman" w:hAnsi="Times New Roman"/>
        </w:rPr>
        <w:t xml:space="preserve">povinnosť </w:t>
      </w:r>
      <w:del w:id="172" w:author="Autor">
        <w:r w:rsidRPr="00D828B9">
          <w:rPr>
            <w:rFonts w:ascii="Times New Roman" w:hAnsi="Times New Roman"/>
          </w:rPr>
          <w:delText>vrátiť</w:delText>
        </w:r>
      </w:del>
      <w:ins w:id="173" w:author="Autor">
        <w:r w:rsidR="00156C07" w:rsidRPr="00307126">
          <w:rPr>
            <w:rFonts w:ascii="Times New Roman" w:hAnsi="Times New Roman"/>
          </w:rPr>
          <w:t>vysporiadať</w:t>
        </w:r>
      </w:ins>
      <w:r w:rsidR="00156C07" w:rsidRPr="00307126">
        <w:rPr>
          <w:rFonts w:ascii="Times New Roman" w:hAnsi="Times New Roman"/>
        </w:rPr>
        <w:t xml:space="preserve"> finančné </w:t>
      </w:r>
      <w:del w:id="174" w:author="Autor">
        <w:r w:rsidRPr="00D828B9">
          <w:rPr>
            <w:rFonts w:ascii="Times New Roman" w:hAnsi="Times New Roman"/>
          </w:rPr>
          <w:delText>prostriedky</w:delText>
        </w:r>
      </w:del>
      <w:ins w:id="175" w:author="Autor">
        <w:r w:rsidR="00156C07" w:rsidRPr="00307126">
          <w:rPr>
            <w:rFonts w:ascii="Times New Roman" w:hAnsi="Times New Roman"/>
          </w:rPr>
          <w:t>vzťahy</w:t>
        </w:r>
      </w:ins>
      <w:r w:rsidR="00156C07" w:rsidRPr="00307126">
        <w:rPr>
          <w:rFonts w:ascii="Times New Roman" w:hAnsi="Times New Roman"/>
        </w:rPr>
        <w:t xml:space="preserve"> </w:t>
      </w:r>
      <w:r w:rsidR="00E47083">
        <w:rPr>
          <w:rFonts w:ascii="Times New Roman" w:hAnsi="Times New Roman"/>
        </w:rPr>
        <w:t>v </w:t>
      </w:r>
      <w:del w:id="176" w:author="Autor">
        <w:r w:rsidRPr="00D828B9">
          <w:rPr>
            <w:rFonts w:ascii="Times New Roman" w:hAnsi="Times New Roman"/>
          </w:rPr>
          <w:delText>príslušnom pomere na stanovené bankové účty</w:delText>
        </w:r>
      </w:del>
      <w:ins w:id="177" w:author="Autor">
        <w:r w:rsidR="00E47083">
          <w:rPr>
            <w:rFonts w:ascii="Times New Roman" w:hAnsi="Times New Roman"/>
          </w:rPr>
          <w:t>súlade s článkom 10 VZP</w:t>
        </w:r>
      </w:ins>
      <w:r w:rsidR="00E47083">
        <w:rPr>
          <w:rFonts w:ascii="Times New Roman" w:hAnsi="Times New Roman"/>
        </w:rPr>
        <w:t>.</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178"/>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179"/>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179"/>
      <w:r w:rsidR="00C1199A" w:rsidRPr="00307126">
        <w:rPr>
          <w:rStyle w:val="Odkaznakomentr"/>
          <w:rFonts w:ascii="Times New Roman" w:eastAsia="Times New Roman" w:hAnsi="Times New Roman"/>
          <w:sz w:val="22"/>
          <w:szCs w:val="22"/>
          <w:lang w:eastAsia="sk-SK"/>
        </w:rPr>
        <w:commentReference w:id="179"/>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178"/>
      <w:r w:rsidR="009C6F75" w:rsidRPr="004C5489">
        <w:rPr>
          <w:rStyle w:val="Odkaznakomentr"/>
          <w:rFonts w:ascii="Times New Roman" w:hAnsi="Times New Roman"/>
          <w:sz w:val="22"/>
          <w:lang w:val="x-none"/>
          <w:rPrChange w:id="180" w:author="Autor">
            <w:rPr>
              <w:rStyle w:val="Odkaznakomentr"/>
              <w:rFonts w:ascii="Times New Roman" w:hAnsi="Times New Roman"/>
              <w:lang w:val="x-none"/>
            </w:rPr>
          </w:rPrChange>
        </w:rPr>
        <w:commentReference w:id="178"/>
      </w:r>
      <w:r w:rsidRPr="00307126">
        <w:rPr>
          <w:rFonts w:ascii="Times New Roman" w:hAnsi="Times New Roman"/>
          <w:bCs/>
        </w:rPr>
        <w:t xml:space="preserve">  Ak dôjde </w:t>
      </w:r>
      <w:r w:rsidRPr="00307126">
        <w:rPr>
          <w:rFonts w:ascii="Times New Roman" w:hAnsi="Times New Roman"/>
          <w:bCs/>
        </w:rPr>
        <w:lastRenderedPageBreak/>
        <w:t xml:space="preserve">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77777777"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 xml:space="preserve">Prijímateľ je povinný riadiť sa aktuálnou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60E638BF"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ins w:id="181" w:author="Autor">
        <w:r w:rsidR="00F61BB8">
          <w:rPr>
            <w:rFonts w:ascii="Times New Roman" w:hAnsi="Times New Roman"/>
          </w:rPr>
          <w:t xml:space="preserve">dátumu </w:t>
        </w:r>
      </w:ins>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77777777" w:rsidR="003C0F18" w:rsidRPr="00307126" w:rsidRDefault="003C0F18" w:rsidP="009F5E7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dokumentáciu z obstarávania tovarov, služieb, stavebných prác a súvisiacich postupov v plnom rozsahu, ak Poskytovateľ neurčí inak. Poskytovateľ je oprávnený požadovať od Prijímateľa aj inú dokumentáciu </w:t>
      </w:r>
      <w:r w:rsidR="00180746" w:rsidRPr="00307126">
        <w:rPr>
          <w:rFonts w:ascii="Times New Roman" w:hAnsi="Times New Roman"/>
        </w:rPr>
        <w:t xml:space="preserve">                         </w:t>
      </w:r>
      <w:r w:rsidRPr="00307126">
        <w:rPr>
          <w:rFonts w:ascii="Times New Roman" w:hAnsi="Times New Roman"/>
        </w:rPr>
        <w:t xml:space="preserve">z obstarávania tovarov, služieb, stavebných prác a súvisiacich postupov, ak je to potrebné na riadny výkon činnosti Poskytovateľa a Prijímateľ je povinný Poskytovateľovi túto dokumentácie v určenom termíne poskytnúť.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Pr="00307126">
        <w:rPr>
          <w:rFonts w:ascii="Times New Roman" w:hAnsi="Times New Roman"/>
        </w:rPr>
        <w:t xml:space="preserve">Dokumentáciu </w:t>
      </w:r>
      <w:r w:rsidR="0014042F" w:rsidRPr="00307126">
        <w:rPr>
          <w:rFonts w:ascii="Times New Roman" w:hAnsi="Times New Roman"/>
        </w:rPr>
        <w:t xml:space="preserve">Prijímateľ </w:t>
      </w:r>
      <w:r w:rsidRPr="00307126">
        <w:rPr>
          <w:rFonts w:ascii="Times New Roman" w:hAnsi="Times New Roman"/>
        </w:rPr>
        <w:t>predkladá písomne</w:t>
      </w:r>
      <w:r w:rsidR="009F5E74" w:rsidRPr="00307126">
        <w:rPr>
          <w:rFonts w:ascii="Times New Roman" w:hAnsi="Times New Roman"/>
        </w:rPr>
        <w:t xml:space="preserve"> alebo v </w:t>
      </w:r>
      <w:r w:rsidR="009F5E74" w:rsidRPr="00307126">
        <w:rPr>
          <w:rFonts w:ascii="Times New Roman" w:hAnsi="Times New Roman"/>
        </w:rPr>
        <w:lastRenderedPageBreak/>
        <w:t>elektronickej podobe</w:t>
      </w:r>
      <w:r w:rsidRPr="00307126">
        <w:rPr>
          <w:rFonts w:ascii="Times New Roman" w:hAnsi="Times New Roman"/>
        </w:rPr>
        <w:t xml:space="preserve">, pričom časť dokumentácie predkladá aj cez ITMS2014+.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V</w:t>
      </w:r>
      <w:r w:rsidR="009C1774" w:rsidRPr="00307126">
        <w:rPr>
          <w:rFonts w:ascii="Times New Roman" w:hAnsi="Times New Roman"/>
        </w:rPr>
        <w:t xml:space="preserve"> prípade ponúk jednotlivých uchádzačov sa cez ITMS 2014+ predkladá iba ponuka uchádzača, ktorý bol vyhodnotený ako úspešný. </w:t>
      </w:r>
      <w:r w:rsidR="00EA3175" w:rsidRPr="00307126">
        <w:rPr>
          <w:rFonts w:ascii="Times New Roman" w:hAnsi="Times New Roman"/>
        </w:rPr>
        <w:t xml:space="preserve">RO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RO. </w:t>
      </w:r>
      <w:r w:rsidRPr="00307126">
        <w:rPr>
          <w:rFonts w:ascii="Times New Roman" w:hAnsi="Times New Roman"/>
        </w:rPr>
        <w:t xml:space="preserve">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8066A8" w:rsidRPr="00307126">
        <w:rPr>
          <w:rFonts w:ascii="Times New Roman" w:hAnsi="Times New Roman"/>
        </w:rPr>
        <w:t xml:space="preserve"> </w:t>
      </w:r>
    </w:p>
    <w:p w14:paraId="70C392E5" w14:textId="29D24421"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ins w:id="182" w:author="Autor">
        <w:r w:rsidR="00DA752E">
          <w:rPr>
            <w:rFonts w:ascii="Times New Roman" w:hAnsi="Times New Roman"/>
          </w:rPr>
          <w:t>/auditu/overovania</w:t>
        </w:r>
      </w:ins>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del w:id="183" w:author="Autor">
        <w:r w:rsidR="008B0FB1" w:rsidRPr="00924E42">
          <w:rPr>
            <w:rFonts w:ascii="Times New Roman" w:hAnsi="Times New Roman"/>
          </w:rPr>
          <w:delText xml:space="preserve"> </w:delText>
        </w:r>
        <w:r w:rsidR="00CF6859" w:rsidRPr="00924E42">
          <w:rPr>
            <w:rFonts w:ascii="Times New Roman" w:hAnsi="Times New Roman"/>
          </w:rPr>
          <w:delText>VO</w:delText>
        </w:r>
      </w:del>
      <w:ins w:id="184" w:author="Auto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ins>
      <w:r w:rsidR="008B0FB1" w:rsidRPr="00307126">
        <w:rPr>
          <w:rFonts w:ascii="Times New Roman" w:hAnsi="Times New Roman"/>
        </w:rPr>
        <w:t xml:space="preserve">, spočívajúcu v porušení </w:t>
      </w:r>
      <w:r w:rsidR="008B0FB1" w:rsidRPr="00307126">
        <w:rPr>
          <w:rFonts w:ascii="Times New Roman" w:hAnsi="Times New Roman"/>
        </w:rPr>
        <w:lastRenderedPageBreak/>
        <w:t xml:space="preserve">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w:t>
      </w:r>
      <w:del w:id="185" w:author="Autor">
        <w:r w:rsidR="00A9709B">
          <w:rPr>
            <w:rFonts w:ascii="Times New Roman" w:hAnsi="Times New Roman"/>
          </w:rPr>
          <w:delText xml:space="preserve">                        </w:delText>
        </w:r>
      </w:del>
      <w:r w:rsidR="0032585D" w:rsidRPr="00307126">
        <w:rPr>
          <w:rFonts w:ascii="Times New Roman" w:hAnsi="Times New Roman"/>
        </w:rPr>
        <w:t>č. 25/2006 Z. z.)</w:t>
      </w:r>
      <w:r w:rsidR="008B0FB1" w:rsidRPr="00307126">
        <w:rPr>
          <w:rFonts w:ascii="Times New Roman" w:hAnsi="Times New Roman"/>
        </w:rPr>
        <w:t xml:space="preserve"> alebo vyplývajúcich z legislatívy EÚ k problematike </w:t>
      </w:r>
      <w:r w:rsidR="00CF6859" w:rsidRPr="00307126">
        <w:rPr>
          <w:rFonts w:ascii="Times New Roman" w:hAnsi="Times New Roman"/>
        </w:rPr>
        <w:t>VO</w:t>
      </w:r>
      <w:r w:rsidR="008B0FB1" w:rsidRPr="00307126">
        <w:rPr>
          <w:rFonts w:ascii="Times New Roman" w:hAnsi="Times New Roman"/>
        </w:rPr>
        <w:t xml:space="preserve"> alebo</w:t>
      </w:r>
      <w:del w:id="186" w:author="Autor">
        <w:r w:rsidR="008B0FB1" w:rsidRPr="00924E42">
          <w:rPr>
            <w:rFonts w:ascii="Times New Roman" w:hAnsi="Times New Roman"/>
          </w:rPr>
          <w:delText xml:space="preserve"> </w:delText>
        </w:r>
        <w:r w:rsidR="00A9709B">
          <w:rPr>
            <w:rFonts w:ascii="Times New Roman" w:hAnsi="Times New Roman"/>
          </w:rPr>
          <w:delText xml:space="preserve">                          </w:delText>
        </w:r>
      </w:del>
      <w:r w:rsidR="008B0FB1" w:rsidRPr="00307126">
        <w:rPr>
          <w:rFonts w:ascii="Times New Roman" w:hAnsi="Times New Roman"/>
        </w:rPr>
        <w:t xml:space="preserve"> </w:t>
      </w:r>
      <w:r w:rsidR="00A9709B" w:rsidRPr="00307126">
        <w:rPr>
          <w:rFonts w:ascii="Times New Roman" w:hAnsi="Times New Roman"/>
        </w:rPr>
        <w:t xml:space="preserve"> </w:t>
      </w:r>
      <w:r w:rsidR="008B0FB1" w:rsidRPr="00307126">
        <w:rPr>
          <w:rFonts w:ascii="Times New Roman" w:hAnsi="Times New Roman"/>
        </w:rPr>
        <w:t xml:space="preserve">z </w:t>
      </w:r>
      <w:commentRangeStart w:id="187"/>
      <w:r w:rsidR="008B0FB1" w:rsidRPr="00307126">
        <w:rPr>
          <w:rFonts w:ascii="Times New Roman" w:hAnsi="Times New Roman"/>
        </w:rPr>
        <w:t xml:space="preserve">obvyklej praxe (best practice) </w:t>
      </w:r>
      <w:commentRangeEnd w:id="187"/>
      <w:r w:rsidR="005E4601" w:rsidRPr="00307126">
        <w:rPr>
          <w:rStyle w:val="Odkaznakomentr"/>
          <w:rFonts w:ascii="Times New Roman" w:eastAsia="Times New Roman" w:hAnsi="Times New Roman"/>
          <w:sz w:val="22"/>
          <w:szCs w:val="22"/>
          <w:lang w:val="x-none" w:eastAsia="x-none"/>
        </w:rPr>
        <w:commentReference w:id="187"/>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del w:id="188" w:author="Autor">
        <w:r w:rsidR="0074609E" w:rsidRPr="00924E42">
          <w:rPr>
            <w:rFonts w:ascii="Times New Roman" w:hAnsi="Times New Roman"/>
          </w:rPr>
          <w:delText>je povinný</w:delText>
        </w:r>
      </w:del>
      <w:ins w:id="189" w:author="Autor">
        <w:r w:rsidR="00FB2E45" w:rsidRPr="00DA752E">
          <w:rPr>
            <w:rFonts w:ascii="Times New Roman" w:hAnsi="Times New Roman"/>
          </w:rPr>
          <w:t>sa zaväzuje</w:t>
        </w:r>
      </w:ins>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del w:id="190" w:author="Autor">
        <w:r w:rsidR="00620358" w:rsidRPr="00924E42">
          <w:rPr>
            <w:rFonts w:ascii="Times New Roman" w:hAnsi="Times New Roman"/>
          </w:rPr>
          <w:delText>a to</w:delText>
        </w:r>
      </w:del>
      <w:ins w:id="191" w:author="Autor">
        <w:r w:rsidR="00DA752E" w:rsidRPr="00DA752E">
          <w:t>pri uplatnení postupu podľa § 41 alebo 41a zákona o príspevku z EŠIF alebo</w:t>
        </w:r>
      </w:ins>
      <w:r w:rsidR="00DA752E" w:rsidRPr="004C5489">
        <w:rPr>
          <w:rPrChange w:id="192" w:author="Autor">
            <w:rPr>
              <w:rFonts w:ascii="Times New Roman" w:hAnsi="Times New Roman"/>
            </w:rPr>
          </w:rPrChange>
        </w:rPr>
        <w:t xml:space="preserve"> </w:t>
      </w:r>
      <w:r w:rsidR="00620358" w:rsidRPr="00DA752E">
        <w:rPr>
          <w:rFonts w:ascii="Times New Roman" w:hAnsi="Times New Roman"/>
        </w:rPr>
        <w:t>aj v prípade,</w:t>
      </w:r>
      <w:r w:rsidR="0074609E" w:rsidRPr="00DA752E">
        <w:rPr>
          <w:rFonts w:ascii="Times New Roman" w:hAnsi="Times New Roman"/>
        </w:rPr>
        <w:t xml:space="preserve"> ak nedôjde k aplikácii postupu podľa §</w:t>
      </w:r>
      <w:r w:rsidR="00F55951" w:rsidRPr="00DA752E">
        <w:rPr>
          <w:rFonts w:ascii="Times New Roman" w:hAnsi="Times New Roman"/>
        </w:rPr>
        <w:t xml:space="preserve"> </w:t>
      </w:r>
      <w:r w:rsidR="0074609E" w:rsidRPr="00DA752E">
        <w:rPr>
          <w:rFonts w:ascii="Times New Roman" w:hAnsi="Times New Roman"/>
        </w:rPr>
        <w:t>41</w:t>
      </w:r>
      <w:r w:rsidR="00AF1574" w:rsidRPr="00DA752E">
        <w:rPr>
          <w:rFonts w:ascii="Times New Roman" w:hAnsi="Times New Roman"/>
        </w:rPr>
        <w:t xml:space="preserve"> alebo 41a</w:t>
      </w:r>
      <w:r w:rsidR="0074609E" w:rsidRPr="00DA752E">
        <w:rPr>
          <w:rFonts w:ascii="Times New Roman" w:hAnsi="Times New Roman"/>
        </w:rPr>
        <w:t xml:space="preserve"> </w:t>
      </w:r>
      <w:r w:rsidR="00F55951" w:rsidRPr="00DA752E">
        <w:rPr>
          <w:rFonts w:ascii="Times New Roman" w:hAnsi="Times New Roman"/>
        </w:rPr>
        <w:t>z</w:t>
      </w:r>
      <w:r w:rsidR="0074609E" w:rsidRPr="00DA752E">
        <w:rPr>
          <w:rFonts w:ascii="Times New Roman" w:hAnsi="Times New Roman"/>
        </w:rPr>
        <w:t>ákona o príspevku z EŠIF</w:t>
      </w:r>
      <w:r w:rsidR="008B0FB1" w:rsidRPr="00DA752E">
        <w:rPr>
          <w:rFonts w:ascii="Times New Roman" w:hAnsi="Times New Roman"/>
        </w:rPr>
        <w:t>.</w:t>
      </w:r>
      <w:ins w:id="193" w:author="Autor">
        <w:r w:rsidR="00FB2E45" w:rsidRPr="00DA752E">
          <w:rPr>
            <w:rFonts w:ascii="Times New Roman" w:hAnsi="Times New Roman"/>
          </w:rPr>
          <w:t xml:space="preserve"> </w:t>
        </w:r>
        <w:r w:rsidR="00DA752E" w:rsidRPr="00DA752E">
          <w:rPr>
            <w:rFonts w:ascii="Times New Roman" w:hAnsi="Times New Roman"/>
          </w:rPr>
          <w:t>Vznik uvedeného záväzku Prijímateľa je podmienený tým, že Prijímateľ bol v kontrole/audite/overovaní podľa predchádzajúcej vety kontrolovanou/auditovanou/povinnou osobou, mal právo podať námietky alebo uplatniť inú obranu voči všetkým zásadným skutočnostiam uvedeným v návrhu výstupného dokumentu z kontroly/auditu/overovania (najmä voči zisteným nedostatkom, navrhnutým odporúčaniam/opatreniam) a voči lehotám na</w:t>
        </w:r>
        <w:r w:rsidR="00DA752E">
          <w:rPr>
            <w:rFonts w:ascii="Times New Roman" w:hAnsi="Times New Roman"/>
          </w:rPr>
          <w:t> </w:t>
        </w:r>
        <w:r w:rsidR="00DA752E" w:rsidRPr="00DA752E">
          <w:rPr>
            <w:rFonts w:ascii="Times New Roman" w:hAnsi="Times New Roman"/>
          </w:rPr>
          <w:t>odstránenie nedostatku.</w:t>
        </w:r>
        <w:r w:rsidR="00FB2E45" w:rsidRPr="00DA752E">
          <w:rPr>
            <w:rFonts w:ascii="Times New Roman" w:hAnsi="Times New Roman"/>
          </w:rPr>
          <w:t xml:space="preserve"> </w:t>
        </w:r>
      </w:ins>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77777777"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w:t>
      </w:r>
      <w:r w:rsidR="00932614" w:rsidRPr="00307126">
        <w:rPr>
          <w:rFonts w:ascii="Times New Roman" w:hAnsi="Times New Roman"/>
        </w:rPr>
        <w:t>Ak prijímateľ 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302013" w:rsidRPr="00307126">
        <w:rPr>
          <w:rFonts w:ascii="Times New Roman" w:hAnsi="Times New Roman"/>
        </w:rPr>
        <w:t>poskytovateľ</w:t>
      </w:r>
      <w:r w:rsidR="00932614" w:rsidRPr="00307126">
        <w:rPr>
          <w:rFonts w:ascii="Times New Roman" w:hAnsi="Times New Roman"/>
        </w:rPr>
        <w:t xml:space="preserve"> vyhodnotiť ako podstatné porušenie zmluvy o NFP.</w:t>
      </w:r>
    </w:p>
    <w:p w14:paraId="7BF34EFA" w14:textId="77777777" w:rsidR="003C0F18" w:rsidRPr="00307126" w:rsidRDefault="003C0F18" w:rsidP="00A13E18">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94"/>
      <w:r w:rsidRPr="00307126">
        <w:rPr>
          <w:rFonts w:ascii="Times New Roman" w:hAnsi="Times New Roman"/>
        </w:rPr>
        <w:t xml:space="preserve">iných nevyhnutných úkonov </w:t>
      </w:r>
      <w:commentRangeEnd w:id="194"/>
      <w:r w:rsidR="000E1967" w:rsidRPr="00307126">
        <w:rPr>
          <w:rStyle w:val="Odkaznakomentr"/>
          <w:rFonts w:ascii="Times New Roman" w:eastAsia="Times New Roman" w:hAnsi="Times New Roman"/>
          <w:sz w:val="22"/>
          <w:szCs w:val="22"/>
          <w:lang w:val="x-none" w:eastAsia="x-none"/>
        </w:rPr>
        <w:commentReference w:id="194"/>
      </w:r>
      <w:r w:rsidRPr="00307126">
        <w:rPr>
          <w:rFonts w:ascii="Times New Roman" w:hAnsi="Times New Roman"/>
        </w:rPr>
        <w:t xml:space="preserve">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028C7484" w:rsidR="003C0F18" w:rsidRPr="00307126" w:rsidRDefault="003C0F18" w:rsidP="006C26E2">
      <w:pPr>
        <w:pStyle w:val="Odsekzoznamu"/>
        <w:numPr>
          <w:ilvl w:val="0"/>
          <w:numId w:val="27"/>
        </w:numPr>
        <w:spacing w:before="120" w:line="264" w:lineRule="auto"/>
        <w:jc w:val="both"/>
        <w:rPr>
          <w:sz w:val="22"/>
          <w:szCs w:val="22"/>
        </w:rPr>
      </w:pPr>
      <w:del w:id="195" w:author="Autor">
        <w:r w:rsidRPr="00924E42">
          <w:rPr>
            <w:sz w:val="22"/>
            <w:szCs w:val="22"/>
          </w:rPr>
          <w:delText xml:space="preserve"> </w:delText>
        </w:r>
      </w:del>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 xml:space="preserve">o poskytnutí NFP </w:t>
      </w:r>
      <w:r w:rsidRPr="00307126">
        <w:rPr>
          <w:rFonts w:ascii="Times New Roman" w:hAnsi="Times New Roman"/>
        </w:rPr>
        <w:t>a uvedené má rovnako vplyv aj na oprávnenosť Poskytovateľa určiť ex-ante finančnú opravu.</w:t>
      </w:r>
    </w:p>
    <w:p w14:paraId="148B510F" w14:textId="615EAD37"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del w:id="196" w:author="Autor">
        <w:r w:rsidRPr="00924E42">
          <w:rPr>
            <w:rFonts w:ascii="Times New Roman" w:hAnsi="Times New Roman"/>
            <w:lang w:eastAsia="cs-CZ"/>
          </w:rPr>
          <w:delText>1</w:delText>
        </w:r>
        <w:r w:rsidR="00A13E18">
          <w:rPr>
            <w:rFonts w:ascii="Times New Roman" w:hAnsi="Times New Roman"/>
            <w:lang w:eastAsia="cs-CZ"/>
          </w:rPr>
          <w:delText>3</w:delText>
        </w:r>
      </w:del>
      <w:ins w:id="197" w:author="Autor">
        <w:r w:rsidR="004A5037" w:rsidRPr="00307126">
          <w:rPr>
            <w:rFonts w:ascii="Times New Roman" w:hAnsi="Times New Roman"/>
            <w:lang w:eastAsia="cs-CZ"/>
          </w:rPr>
          <w:t>1</w:t>
        </w:r>
        <w:r w:rsidR="004A5037">
          <w:rPr>
            <w:rFonts w:ascii="Times New Roman" w:hAnsi="Times New Roman"/>
            <w:lang w:eastAsia="cs-CZ"/>
          </w:rPr>
          <w:t>4</w:t>
        </w:r>
      </w:ins>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0827F8D8"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del w:id="198" w:author="Autor">
        <w:r w:rsidR="005E308A">
          <w:rPr>
            <w:rFonts w:ascii="Times New Roman" w:hAnsi="Times New Roman"/>
          </w:rPr>
          <w:delText>RO</w:delText>
        </w:r>
      </w:del>
      <w:ins w:id="199" w:author="Autor">
        <w:r w:rsidR="00B52DDD" w:rsidRPr="00307126">
          <w:rPr>
            <w:rFonts w:ascii="Times New Roman" w:hAnsi="Times New Roman"/>
          </w:rPr>
          <w:t>Poskytovateľa</w:t>
        </w:r>
      </w:ins>
      <w:r w:rsidRPr="00307126">
        <w:rPr>
          <w:rFonts w:ascii="Times New Roman" w:hAnsi="Times New Roman"/>
        </w:rPr>
        <w:t>, resp. skôr ako bude potvrdená ex-ante finančná oprava.</w:t>
      </w:r>
    </w:p>
    <w:p w14:paraId="7C203D91" w14:textId="00822321"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w:t>
      </w:r>
      <w:smartTag w:uri="urn:schemas-microsoft-com:office:smarttags" w:element="metricconverter">
        <w:smartTagPr>
          <w:attr w:name="ProductID" w:val="109 a"/>
        </w:smartTagPr>
        <w:r w:rsidRPr="00307126">
          <w:rPr>
            <w:rFonts w:ascii="Times New Roman" w:hAnsi="Times New Roman"/>
          </w:rPr>
          <w:t>109 a</w:t>
        </w:r>
      </w:smartTag>
      <w:r w:rsidRPr="00307126">
        <w:rPr>
          <w:rFonts w:ascii="Times New Roman" w:hAnsi="Times New Roman"/>
        </w:rPr>
        <w:t xml:space="preserve"> § 110 zákona o</w:t>
      </w:r>
      <w:r w:rsidR="00A07445" w:rsidRPr="00307126">
        <w:rPr>
          <w:rFonts w:ascii="Times New Roman" w:hAnsi="Times New Roman"/>
        </w:rPr>
        <w:t> </w:t>
      </w:r>
      <w:r w:rsidRPr="00307126">
        <w:rPr>
          <w:rFonts w:ascii="Times New Roman" w:hAnsi="Times New Roman"/>
        </w:rPr>
        <w:t>VO</w:t>
      </w:r>
      <w:del w:id="200" w:author="Autor">
        <w:r w:rsidR="00A07445">
          <w:rPr>
            <w:rFonts w:ascii="Times New Roman" w:hAnsi="Times New Roman"/>
          </w:rPr>
          <w:delText xml:space="preserve"> (§ 96 zákona                           č. 25/2006 Z. z.)</w:delText>
        </w:r>
        <w:r>
          <w:rPr>
            <w:rFonts w:ascii="Times New Roman" w:hAnsi="Times New Roman"/>
          </w:rPr>
          <w:delText xml:space="preserve">, tak </w:delText>
        </w:r>
        <w:r w:rsidRPr="001E180E">
          <w:rPr>
            <w:rFonts w:ascii="Times New Roman" w:hAnsi="Times New Roman"/>
          </w:rPr>
          <w:delText>Zmluva medzi Prijímateľom a</w:delText>
        </w:r>
        <w:r>
          <w:rPr>
            <w:rFonts w:ascii="Times New Roman" w:hAnsi="Times New Roman"/>
          </w:rPr>
          <w:delText> </w:delText>
        </w:r>
        <w:r w:rsidRPr="001E180E">
          <w:rPr>
            <w:rFonts w:ascii="Times New Roman" w:hAnsi="Times New Roman"/>
          </w:rPr>
          <w:delText>Dodávateľom</w:delText>
        </w:r>
        <w:r>
          <w:rPr>
            <w:rFonts w:ascii="Times New Roman" w:hAnsi="Times New Roman"/>
          </w:rPr>
          <w:delText xml:space="preserve"> </w:delText>
        </w:r>
        <w:r w:rsidRPr="001E180E">
          <w:rPr>
            <w:rFonts w:ascii="Times New Roman" w:hAnsi="Times New Roman"/>
          </w:rPr>
          <w:delText xml:space="preserve">nadobúda v súlade </w:delText>
        </w:r>
        <w:r w:rsidR="00A07445">
          <w:rPr>
            <w:rFonts w:ascii="Times New Roman" w:hAnsi="Times New Roman"/>
          </w:rPr>
          <w:delText xml:space="preserve">                   </w:delText>
        </w:r>
        <w:r w:rsidRPr="001E180E">
          <w:rPr>
            <w:rFonts w:ascii="Times New Roman" w:hAnsi="Times New Roman"/>
          </w:rPr>
          <w:delText xml:space="preserve">s článkom 4.3. a 15.1.2 Obchodných podmienok elektronického trhoviska účinnosť </w:delText>
        </w:r>
        <w:r w:rsidRPr="001E180E">
          <w:rPr>
            <w:rFonts w:ascii="Times New Roman" w:hAnsi="Times New Roman"/>
          </w:rPr>
          <w:lastRenderedPageBreak/>
          <w:delText xml:space="preserve">schválením verejného obstarávania zo strany </w:delText>
        </w:r>
        <w:r w:rsidR="00A07445">
          <w:rPr>
            <w:rFonts w:ascii="Times New Roman" w:hAnsi="Times New Roman"/>
          </w:rPr>
          <w:delText>poskytovateľa</w:delText>
        </w:r>
        <w:r w:rsidRPr="001E180E">
          <w:rPr>
            <w:rFonts w:ascii="Times New Roman" w:hAnsi="Times New Roman"/>
          </w:rPr>
          <w:delText>. Za moment schválenia verejného obstarávania sa rozumie ukončenie výkonu finančnej kontroly verejného obstarávania, resp. dátum zaslania správy z  finančnej kontroly verejného obstarávania v zmysle § 22 ods</w:delText>
        </w:r>
        <w:r w:rsidR="001D3560">
          <w:rPr>
            <w:rFonts w:ascii="Times New Roman" w:hAnsi="Times New Roman"/>
          </w:rPr>
          <w:delText>ek</w:delText>
        </w:r>
        <w:r w:rsidRPr="001E180E">
          <w:rPr>
            <w:rFonts w:ascii="Times New Roman" w:hAnsi="Times New Roman"/>
          </w:rPr>
          <w:delText xml:space="preserve"> 6 zákona </w:delText>
        </w:r>
        <w:r w:rsidR="00A11D67">
          <w:rPr>
            <w:rFonts w:ascii="Times New Roman" w:hAnsi="Times New Roman"/>
          </w:rPr>
          <w:delText xml:space="preserve">o finančnej kontrola a audite. Pri výkone základnej </w:delText>
        </w:r>
        <w:r w:rsidR="00CA274E">
          <w:rPr>
            <w:rFonts w:ascii="Times New Roman" w:hAnsi="Times New Roman"/>
          </w:rPr>
          <w:delText xml:space="preserve">finančnej </w:delText>
        </w:r>
        <w:r w:rsidR="00A11D67">
          <w:rPr>
            <w:rFonts w:ascii="Times New Roman" w:hAnsi="Times New Roman"/>
          </w:rPr>
          <w:delText xml:space="preserve">kontroly verejného obstarávania </w:delText>
        </w:r>
        <w:r w:rsidR="00047927">
          <w:rPr>
            <w:rFonts w:ascii="Times New Roman" w:hAnsi="Times New Roman"/>
          </w:rPr>
          <w:delText xml:space="preserve">(finančná kontrola verejného obstarávania, ktorá sa vykonáva  pred podpisom zmluvy o NFP) </w:delText>
        </w:r>
        <w:r w:rsidR="00A11D67">
          <w:rPr>
            <w:rFonts w:ascii="Times New Roman" w:hAnsi="Times New Roman"/>
          </w:rPr>
          <w:delText xml:space="preserve">podľa § 7 </w:delText>
        </w:r>
        <w:r w:rsidR="00A11D67" w:rsidRPr="001E180E">
          <w:rPr>
            <w:rFonts w:ascii="Times New Roman" w:hAnsi="Times New Roman"/>
          </w:rPr>
          <w:delText xml:space="preserve">zákona </w:delText>
        </w:r>
        <w:r w:rsidR="00A11D67">
          <w:rPr>
            <w:rFonts w:ascii="Times New Roman" w:hAnsi="Times New Roman"/>
          </w:rPr>
          <w:delText>o finančnej kontrol</w:delText>
        </w:r>
        <w:r w:rsidR="00DC1A56">
          <w:rPr>
            <w:rFonts w:ascii="Times New Roman" w:hAnsi="Times New Roman"/>
          </w:rPr>
          <w:delText>e</w:delText>
        </w:r>
        <w:r w:rsidR="00A11D67">
          <w:rPr>
            <w:rFonts w:ascii="Times New Roman" w:hAnsi="Times New Roman"/>
          </w:rPr>
          <w:delText xml:space="preserve"> a audite </w:delText>
        </w:r>
        <w:r w:rsidR="00CA274E">
          <w:rPr>
            <w:rFonts w:ascii="Times New Roman" w:hAnsi="Times New Roman"/>
          </w:rPr>
          <w:delText>použije poskytovateľ</w:delText>
        </w:r>
        <w:r w:rsidR="00A11D67">
          <w:rPr>
            <w:rFonts w:ascii="Times New Roman" w:hAnsi="Times New Roman"/>
          </w:rPr>
          <w:delText xml:space="preserve"> postup ako pri finančnej kontrole verejného obstarávania. </w:delText>
        </w:r>
        <w:r w:rsidR="00A11D67" w:rsidRPr="00A11D67">
          <w:rPr>
            <w:rFonts w:ascii="Times New Roman" w:hAnsi="Times New Roman"/>
          </w:rPr>
          <w:delText xml:space="preserve">Prijímateľ je povinný preukázateľne oznámiť nadobudnutie účinnosti zmluvy Dodávateľovi najneskôr v nasledujúci pracovný deň po dni doručenia správy z finančnej kontroly verejného obstarávania zo strany </w:delText>
        </w:r>
        <w:commentRangeStart w:id="201"/>
        <w:r w:rsidR="00CA274E">
          <w:rPr>
            <w:rFonts w:ascii="Times New Roman" w:hAnsi="Times New Roman"/>
          </w:rPr>
          <w:delText>poskytovateľa</w:delText>
        </w:r>
        <w:commentRangeEnd w:id="201"/>
        <w:r w:rsidR="00EA3175">
          <w:rPr>
            <w:rStyle w:val="Odkaznakomentr"/>
            <w:rFonts w:ascii="Times New Roman" w:eastAsia="Times New Roman" w:hAnsi="Times New Roman"/>
            <w:lang w:val="x-none" w:eastAsia="x-none"/>
          </w:rPr>
          <w:commentReference w:id="201"/>
        </w:r>
      </w:del>
      <w:ins w:id="202" w:author="Autor">
        <w:r w:rsidRPr="00307126">
          <w:rPr>
            <w:rFonts w:ascii="Times New Roman" w:hAnsi="Times New Roman"/>
          </w:rPr>
          <w:t xml:space="preserve">,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ins>
    </w:p>
    <w:p w14:paraId="3211C729" w14:textId="060D1DA9" w:rsidR="00466C3D" w:rsidRPr="00307126" w:rsidRDefault="00466C3D" w:rsidP="00466C3D">
      <w:pPr>
        <w:numPr>
          <w:ilvl w:val="1"/>
          <w:numId w:val="25"/>
        </w:numPr>
        <w:spacing w:before="120" w:after="0" w:line="264" w:lineRule="auto"/>
        <w:jc w:val="both"/>
        <w:rPr>
          <w:ins w:id="203" w:author="Autor"/>
          <w:rFonts w:ascii="Times New Roman" w:hAnsi="Times New Roman"/>
        </w:rPr>
      </w:pPr>
      <w:ins w:id="204" w:author="Autor">
        <w:r w:rsidRPr="00307126">
          <w:rPr>
            <w:rFonts w:ascii="Times New Roman" w:hAnsi="Times New Roman"/>
          </w:rPr>
          <w:t>Prijímateľ berie na vedomie, že lehota určená, resp. dojednaná pre administratívnu finančnú kontrolu Žiadosti o platbu nezačne plynúť skôr ako bude Prijímateľ oboznámený o pozitívnom 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ins>
    </w:p>
    <w:p w14:paraId="7BE6E214" w14:textId="2FD7E15C"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w:t>
      </w:r>
      <w:ins w:id="205" w:author="Autor">
        <w:r w:rsidRPr="00307126">
          <w:rPr>
            <w:rFonts w:ascii="Times New Roman" w:hAnsi="Times New Roman"/>
          </w:rPr>
          <w:t xml:space="preserve"> </w:t>
        </w:r>
        <w:r w:rsidR="007F7750" w:rsidRPr="00307126">
          <w:rPr>
            <w:rFonts w:ascii="Times New Roman" w:hAnsi="Times New Roman"/>
          </w:rPr>
          <w:t>z</w:t>
        </w:r>
      </w:ins>
      <w:r w:rsidR="007F7750" w:rsidRPr="00307126">
        <w:rPr>
          <w:rFonts w:ascii="Times New Roman" w:hAnsi="Times New Roman"/>
        </w:rPr>
        <w:t xml:space="preserve">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4C5489">
        <w:rPr>
          <w:sz w:val="22"/>
          <w:rPrChange w:id="206" w:author="Autor">
            <w:rPr/>
          </w:rPrChange>
        </w:rPr>
        <w:t xml:space="preserve"> </w:t>
      </w:r>
      <w:r w:rsidR="00FC28D0" w:rsidRPr="00307126">
        <w:rPr>
          <w:sz w:val="22"/>
          <w:szCs w:val="22"/>
        </w:rPr>
        <w:t xml:space="preserve">ak zároveň vyhodnotí, že </w:t>
      </w:r>
      <w:r w:rsidR="00FC28D0" w:rsidRPr="00307126">
        <w:rPr>
          <w:sz w:val="22"/>
          <w:szCs w:val="22"/>
        </w:rPr>
        <w:lastRenderedPageBreak/>
        <w:t>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774598D6"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del w:id="207" w:author="Autor">
        <w:r w:rsidR="008542C8" w:rsidRPr="00924E42">
          <w:rPr>
            <w:sz w:val="22"/>
            <w:szCs w:val="22"/>
          </w:rPr>
          <w:delText>5</w:delText>
        </w:r>
      </w:del>
      <w:ins w:id="208" w:author="Autor">
        <w:r w:rsidR="000E6265" w:rsidRPr="00307126">
          <w:rPr>
            <w:sz w:val="22"/>
            <w:szCs w:val="22"/>
          </w:rPr>
          <w:t>4</w:t>
        </w:r>
      </w:ins>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E70B05F" w14:textId="6A367448" w:rsidR="00A30090" w:rsidRPr="00307126" w:rsidRDefault="00A30090" w:rsidP="006C26E2">
      <w:pPr>
        <w:numPr>
          <w:ilvl w:val="1"/>
          <w:numId w:val="25"/>
        </w:numPr>
        <w:spacing w:before="120" w:after="0" w:line="264" w:lineRule="auto"/>
        <w:jc w:val="both"/>
        <w:rPr>
          <w:ins w:id="209" w:author="Autor"/>
          <w:rFonts w:ascii="Times New Roman" w:hAnsi="Times New Roman"/>
        </w:rPr>
      </w:pPr>
      <w:commentRangeStart w:id="210"/>
      <w:ins w:id="211" w:author="Autor">
        <w:r w:rsidRPr="00307126">
          <w:rPr>
            <w:rFonts w:ascii="Times New Roman" w:hAnsi="Times New Roman"/>
          </w:rPr>
          <w:t>V prípade uplatnenia ex ante finančných opráv za porušenie pravidiel a postupov VO je prijímateľ povinný deklarovať 100 % hodnoty výdavku, ktorá bude až na úrovni riadiaceho orgánu/sprostredkovateľského orgánu znížená o zodpovedajúcu výšku finančnej opravy</w:t>
        </w:r>
        <w:commentRangeEnd w:id="210"/>
        <w:r w:rsidR="00E322C4">
          <w:rPr>
            <w:rFonts w:ascii="Times New Roman" w:hAnsi="Times New Roman"/>
          </w:rPr>
          <w:t>.</w:t>
        </w:r>
        <w:r w:rsidR="00E322C4">
          <w:rPr>
            <w:rStyle w:val="Odkaznakomentr"/>
            <w:rFonts w:ascii="Times New Roman" w:eastAsia="Times New Roman" w:hAnsi="Times New Roman"/>
            <w:lang w:val="x-none" w:eastAsia="x-none"/>
          </w:rPr>
          <w:commentReference w:id="210"/>
        </w:r>
      </w:ins>
    </w:p>
    <w:p w14:paraId="17ECD244" w14:textId="440537BD"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307126">
        <w:rPr>
          <w:rFonts w:ascii="Times New Roman" w:hAnsi="Times New Roman"/>
        </w:rPr>
        <w:t xml:space="preserve">finančnej </w:t>
      </w:r>
      <w:r w:rsidRPr="00307126">
        <w:rPr>
          <w:rFonts w:ascii="Times New Roman" w:hAnsi="Times New Roman"/>
        </w:rPr>
        <w:t>opravy</w:t>
      </w:r>
      <w:r w:rsidR="00C015A1" w:rsidRPr="00307126">
        <w:rPr>
          <w:rFonts w:ascii="Times New Roman" w:hAnsi="Times New Roman"/>
        </w:rPr>
        <w:t>,</w:t>
      </w:r>
      <w:r w:rsidRPr="00307126">
        <w:rPr>
          <w:rFonts w:ascii="Times New Roman" w:hAnsi="Times New Roman"/>
        </w:rPr>
        <w:t xml:space="preserve"> tvorí Prílohu č. </w:t>
      </w:r>
      <w:del w:id="212" w:author="Autor">
        <w:r w:rsidRPr="00924E42">
          <w:rPr>
            <w:rFonts w:ascii="Times New Roman" w:hAnsi="Times New Roman"/>
          </w:rPr>
          <w:delText>5</w:delText>
        </w:r>
      </w:del>
      <w:ins w:id="213" w:author="Autor">
        <w:r w:rsidR="000E6265" w:rsidRPr="00307126">
          <w:rPr>
            <w:rFonts w:ascii="Times New Roman" w:hAnsi="Times New Roman"/>
          </w:rPr>
          <w:t>4</w:t>
        </w:r>
      </w:ins>
      <w:r w:rsidRPr="00307126">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w:t>
      </w:r>
      <w:r w:rsidR="003C0F18" w:rsidRPr="00307126">
        <w:rPr>
          <w:rFonts w:ascii="Times New Roman" w:hAnsi="Times New Roman"/>
        </w:rPr>
        <w:lastRenderedPageBreak/>
        <w:t xml:space="preserve">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Pr="00307126" w:rsidRDefault="00C72A22" w:rsidP="00581F56">
      <w:pPr>
        <w:numPr>
          <w:ilvl w:val="1"/>
          <w:numId w:val="25"/>
        </w:numPr>
        <w:spacing w:before="120" w:line="264" w:lineRule="auto"/>
        <w:jc w:val="both"/>
        <w:rPr>
          <w:ins w:id="214" w:author="Autor"/>
          <w:rFonts w:ascii="Times New Roman" w:hAnsi="Times New Roman"/>
          <w:lang w:eastAsia="x-none"/>
        </w:rPr>
      </w:pPr>
      <w:commentRangeStart w:id="215"/>
      <w:ins w:id="216" w:author="Autor">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215"/>
        <w:r w:rsidRPr="00307126">
          <w:rPr>
            <w:rStyle w:val="Odkaznakomentr"/>
            <w:rFonts w:ascii="Times New Roman" w:eastAsia="Times New Roman" w:hAnsi="Times New Roman"/>
            <w:lang w:val="x-none" w:eastAsia="x-none"/>
          </w:rPr>
          <w:commentReference w:id="215"/>
        </w:r>
      </w:ins>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17381A04" w14:textId="77777777" w:rsidR="00E764D2" w:rsidRPr="00834F40" w:rsidRDefault="00E764D2" w:rsidP="00C87FFC">
      <w:pPr>
        <w:numPr>
          <w:ilvl w:val="0"/>
          <w:numId w:val="23"/>
        </w:numPr>
        <w:spacing w:after="120" w:line="264" w:lineRule="auto"/>
        <w:ind w:left="896" w:hanging="357"/>
        <w:jc w:val="both"/>
        <w:rPr>
          <w:del w:id="217" w:author="Autor"/>
          <w:rFonts w:ascii="Times New Roman" w:hAnsi="Times New Roman"/>
        </w:rPr>
      </w:pPr>
      <w:del w:id="218" w:author="Autor">
        <w:r w:rsidRPr="00834F40">
          <w:rPr>
            <w:rFonts w:ascii="Times New Roman" w:hAnsi="Times New Roman"/>
          </w:rPr>
          <w:delText>Doplňujúce monitorovacie údaje,</w:delText>
        </w:r>
      </w:del>
    </w:p>
    <w:p w14:paraId="23771218" w14:textId="387368AB" w:rsidR="00E764D2" w:rsidRPr="00307126" w:rsidRDefault="00363B57" w:rsidP="00C87FFC">
      <w:pPr>
        <w:numPr>
          <w:ilvl w:val="0"/>
          <w:numId w:val="23"/>
        </w:numPr>
        <w:spacing w:after="120" w:line="264" w:lineRule="auto"/>
        <w:ind w:left="896" w:hanging="357"/>
        <w:jc w:val="both"/>
        <w:rPr>
          <w:ins w:id="219" w:author="Autor"/>
          <w:rFonts w:ascii="Times New Roman" w:hAnsi="Times New Roman"/>
        </w:rPr>
      </w:pPr>
      <w:ins w:id="220" w:author="Autor">
        <w:r w:rsidRPr="00307126">
          <w:rPr>
            <w:rFonts w:ascii="Times New Roman" w:hAnsi="Times New Roman"/>
          </w:rPr>
          <w:t>Mimoriadnu monitorovaciu správu projektu</w:t>
        </w:r>
        <w:r w:rsidR="00E764D2" w:rsidRPr="00307126">
          <w:rPr>
            <w:rFonts w:ascii="Times New Roman" w:hAnsi="Times New Roman"/>
          </w:rPr>
          <w:t>,</w:t>
        </w:r>
      </w:ins>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5E4AC273"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del w:id="221" w:author="Autor">
        <w:r w:rsidR="00E764D2" w:rsidRPr="00834F40">
          <w:rPr>
            <w:rFonts w:ascii="Times New Roman" w:hAnsi="Times New Roman"/>
          </w:rPr>
          <w:delText>Doplňujúce monitorovacie údaje</w:delText>
        </w:r>
      </w:del>
      <w:ins w:id="222" w:author="Auto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ins>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77777777"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v termíne podľa tejto Zmluvy o poskytnutí NFP predložiť Poskytovateľovi monitorovaciu správu Projektu </w:t>
      </w:r>
      <w:r w:rsidRPr="00307126">
        <w:rPr>
          <w:rFonts w:ascii="Times New Roman" w:hAnsi="Times New Roman"/>
        </w:rPr>
        <w:lastRenderedPageBreak/>
        <w:t xml:space="preserve">(s príznakom ,, záverečná“).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 </w:t>
      </w:r>
    </w:p>
    <w:p w14:paraId="1BABE103" w14:textId="77777777" w:rsidR="009F6941" w:rsidRPr="004C5489" w:rsidRDefault="00B7129C" w:rsidP="009F6941">
      <w:pPr>
        <w:numPr>
          <w:ilvl w:val="1"/>
          <w:numId w:val="22"/>
        </w:numPr>
        <w:spacing w:line="264" w:lineRule="auto"/>
        <w:jc w:val="both"/>
        <w:rPr>
          <w:rFonts w:ascii="Times New Roman" w:hAnsi="Times New Roman"/>
          <w:rPrChange w:id="223" w:author="Autor">
            <w:rPr/>
          </w:rPrChange>
        </w:rPr>
      </w:pPr>
      <w:commentRangeStart w:id="224"/>
      <w:commentRangeStart w:id="225"/>
      <w:r w:rsidRPr="00307126">
        <w:rPr>
          <w:rFonts w:ascii="Times New Roman" w:hAnsi="Times New Roman"/>
        </w:rPr>
        <w:t>Prijímateľ</w:t>
      </w:r>
      <w:commentRangeEnd w:id="224"/>
      <w:r w:rsidR="00BF3F38" w:rsidRPr="00307126">
        <w:rPr>
          <w:rStyle w:val="Odkaznakomentr"/>
          <w:rFonts w:ascii="Times New Roman" w:eastAsia="Times New Roman" w:hAnsi="Times New Roman"/>
          <w:sz w:val="22"/>
          <w:szCs w:val="22"/>
          <w:lang w:val="x-none" w:eastAsia="x-none"/>
        </w:rPr>
        <w:commentReference w:id="224"/>
      </w:r>
      <w:r w:rsidRPr="00307126">
        <w:rPr>
          <w:rFonts w:ascii="Times New Roman" w:hAnsi="Times New Roman"/>
        </w:rPr>
        <w:t xml:space="preserve"> </w:t>
      </w:r>
      <w:commentRangeEnd w:id="225"/>
      <w:r w:rsidR="00D73FAF" w:rsidRPr="00307126">
        <w:rPr>
          <w:rStyle w:val="Odkaznakomentr"/>
          <w:rFonts w:ascii="Times New Roman" w:eastAsia="Times New Roman" w:hAnsi="Times New Roman"/>
          <w:sz w:val="22"/>
          <w:szCs w:val="22"/>
          <w:lang w:val="x-none" w:eastAsia="x-none"/>
        </w:rPr>
        <w:commentReference w:id="225"/>
      </w:r>
      <w:r w:rsidRPr="00307126">
        <w:rPr>
          <w:rFonts w:ascii="Times New Roman" w:hAnsi="Times New Roman"/>
        </w:rPr>
        <w:t xml:space="preserve">sa zaväzuje predkladať Poskytovateľovi Následné monitorovacie správy Projektu počas </w:t>
      </w:r>
      <w:commentRangeStart w:id="226"/>
      <w:r w:rsidRPr="00307126">
        <w:rPr>
          <w:rFonts w:ascii="Times New Roman" w:hAnsi="Times New Roman"/>
        </w:rPr>
        <w:t xml:space="preserve">5 rokov </w:t>
      </w:r>
      <w:commentRangeEnd w:id="226"/>
      <w:r w:rsidRPr="00307126">
        <w:rPr>
          <w:rFonts w:ascii="Times New Roman" w:hAnsi="Times New Roman"/>
        </w:rPr>
        <w:commentReference w:id="226"/>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227"/>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227"/>
      <w:r w:rsidR="0050148F" w:rsidRPr="00307126">
        <w:rPr>
          <w:rStyle w:val="Odkaznakomentr"/>
          <w:rFonts w:ascii="Times New Roman" w:eastAsia="Times New Roman" w:hAnsi="Times New Roman"/>
          <w:sz w:val="22"/>
          <w:szCs w:val="22"/>
          <w:lang w:val="x-none" w:eastAsia="x-none"/>
        </w:rPr>
        <w:commentReference w:id="227"/>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w:t>
      </w:r>
      <w:r w:rsidRPr="00307126">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228"/>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228"/>
      <w:r w:rsidR="003D3D57" w:rsidRPr="00307126">
        <w:rPr>
          <w:rStyle w:val="Odkaznakomentr"/>
          <w:rFonts w:ascii="Times New Roman" w:eastAsia="Times New Roman" w:hAnsi="Times New Roman"/>
          <w:sz w:val="22"/>
          <w:szCs w:val="22"/>
          <w:lang w:val="x-none" w:eastAsia="x-none"/>
        </w:rPr>
        <w:commentReference w:id="228"/>
      </w:r>
      <w:r w:rsidR="00161823" w:rsidRPr="00307126">
        <w:rPr>
          <w:rFonts w:ascii="Times New Roman" w:hAnsi="Times New Roman"/>
        </w:rPr>
        <w:t xml:space="preserve"> </w:t>
      </w:r>
      <w:commentRangeStart w:id="229"/>
      <w:r w:rsidR="00161823" w:rsidRPr="00307126">
        <w:rPr>
          <w:rFonts w:ascii="Times New Roman" w:hAnsi="Times New Roman"/>
        </w:rPr>
        <w:t xml:space="preserve">Prijímateľ je povinný informovať Poskytovateľa o zavedení ozdravného režimu a zavedení nútenej správy. </w:t>
      </w:r>
      <w:commentRangeEnd w:id="229"/>
      <w:r w:rsidR="00161823" w:rsidRPr="00307126">
        <w:rPr>
          <w:rStyle w:val="Odkaznakomentr"/>
          <w:rFonts w:ascii="Times New Roman" w:eastAsia="Times New Roman" w:hAnsi="Times New Roman"/>
          <w:sz w:val="22"/>
          <w:szCs w:val="22"/>
          <w:lang w:val="x-none" w:eastAsia="x-none"/>
        </w:rPr>
        <w:commentReference w:id="229"/>
      </w:r>
    </w:p>
    <w:p w14:paraId="36E985E4" w14:textId="75129C0D"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del w:id="230" w:author="Autor">
        <w:r w:rsidR="009F6941" w:rsidRPr="00834F40">
          <w:rPr>
            <w:rFonts w:ascii="Times New Roman" w:hAnsi="Times New Roman"/>
          </w:rPr>
          <w:delText>a informácia zaslaná Prijímateľom podľa odseku 2 tohto článku (Doplňujúce monitorovacie údaje) podlieha</w:delText>
        </w:r>
      </w:del>
      <w:ins w:id="231" w:author="Autor">
        <w:r w:rsidR="009F6941" w:rsidRPr="00307126">
          <w:rPr>
            <w:rFonts w:ascii="Times New Roman" w:hAnsi="Times New Roman"/>
          </w:rPr>
          <w:t>podlieha</w:t>
        </w:r>
        <w:r w:rsidR="00AB00F4">
          <w:rPr>
            <w:rFonts w:ascii="Times New Roman" w:hAnsi="Times New Roman"/>
          </w:rPr>
          <w:t>jú</w:t>
        </w:r>
      </w:ins>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232"/>
      <w:commentRangeStart w:id="233"/>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232"/>
      <w:commentRangeEnd w:id="233"/>
      <w:r w:rsidRPr="00834F40">
        <w:rPr>
          <w:rStyle w:val="Odkaznakomentr"/>
          <w:rFonts w:ascii="Times New Roman" w:eastAsia="Times New Roman" w:hAnsi="Times New Roman"/>
          <w:sz w:val="22"/>
          <w:szCs w:val="22"/>
          <w:lang w:val="x-none" w:eastAsia="x-none"/>
        </w:rPr>
        <w:commentReference w:id="233"/>
      </w:r>
      <w:r w:rsidRPr="00307126">
        <w:rPr>
          <w:rStyle w:val="Odkaznakomentr"/>
          <w:rFonts w:ascii="Times New Roman" w:eastAsia="Times New Roman" w:hAnsi="Times New Roman"/>
          <w:sz w:val="22"/>
          <w:szCs w:val="22"/>
          <w:lang w:val="x-none" w:eastAsia="x-none"/>
        </w:rPr>
        <w:commentReference w:id="232"/>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Pr="00307126"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34"/>
      <w:r w:rsidRPr="00307126">
        <w:rPr>
          <w:rFonts w:ascii="Times New Roman" w:hAnsi="Times New Roman"/>
        </w:rPr>
        <w:t>nie však neskôr ako v lehote určenej Poskytovateľom</w:t>
      </w:r>
      <w:commentRangeEnd w:id="234"/>
      <w:r w:rsidRPr="00307126">
        <w:rPr>
          <w:rStyle w:val="Odkaznakomentr"/>
          <w:rFonts w:ascii="Times New Roman" w:hAnsi="Times New Roman"/>
          <w:sz w:val="22"/>
          <w:szCs w:val="22"/>
          <w:lang w:val="x-none" w:eastAsia="x-none"/>
        </w:rPr>
        <w:commentReference w:id="234"/>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lastRenderedPageBreak/>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w:t>
      </w:r>
      <w:r w:rsidRPr="00307126">
        <w:rPr>
          <w:rFonts w:ascii="Times New Roman" w:hAnsi="Times New Roman"/>
        </w:rPr>
        <w:lastRenderedPageBreak/>
        <w:t xml:space="preserve">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v zmysle Manuálu pre informovanie a komunikáciu, ktorý je súčasťou Metodického pokynu CKO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235"/>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235"/>
      <w:r w:rsidR="00022F7D" w:rsidRPr="004C5489">
        <w:rPr>
          <w:rStyle w:val="Odkaznakomentr"/>
          <w:rFonts w:ascii="Times New Roman" w:hAnsi="Times New Roman"/>
          <w:b w:val="0"/>
          <w:sz w:val="22"/>
          <w:rPrChange w:id="236" w:author="Autor">
            <w:rPr>
              <w:rStyle w:val="Odkaznakomentr"/>
              <w:rFonts w:ascii="Times New Roman" w:hAnsi="Times New Roman"/>
              <w:b w:val="0"/>
            </w:rPr>
          </w:rPrChange>
        </w:rPr>
        <w:commentReference w:id="235"/>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w:t>
      </w:r>
      <w:r w:rsidR="00087569" w:rsidRPr="00307126">
        <w:rPr>
          <w:rFonts w:ascii="Times New Roman" w:eastAsia="Times New Roman" w:hAnsi="Times New Roman"/>
          <w:lang w:eastAsia="sk-SK"/>
        </w:rPr>
        <w:lastRenderedPageBreak/>
        <w:t xml:space="preserve">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37"/>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37"/>
      <w:r w:rsidR="0055539C" w:rsidRPr="00307126">
        <w:rPr>
          <w:rStyle w:val="Odkaznakomentr"/>
          <w:rFonts w:ascii="Times New Roman" w:eastAsia="Times New Roman" w:hAnsi="Times New Roman"/>
          <w:sz w:val="22"/>
          <w:szCs w:val="22"/>
          <w:lang w:val="x-none" w:eastAsia="x-none"/>
        </w:rPr>
        <w:commentReference w:id="237"/>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38"/>
      <w:r w:rsidRPr="00307126">
        <w:rPr>
          <w:rFonts w:ascii="Times New Roman" w:hAnsi="Times New Roman"/>
          <w:bCs/>
        </w:rPr>
        <w:t>vytvorenie alebo zabezpečenie vytvorenia diela alebo iného práva duševného vlastníctva (vrátane priemyselného vlastníctva) pre Projekt</w:t>
      </w:r>
      <w:commentRangeEnd w:id="238"/>
      <w:r w:rsidR="00EE1A37" w:rsidRPr="004C5489">
        <w:rPr>
          <w:rStyle w:val="Odkaznakomentr"/>
          <w:rFonts w:ascii="Times New Roman" w:hAnsi="Times New Roman"/>
          <w:sz w:val="22"/>
          <w:lang w:val="x-none"/>
          <w:rPrChange w:id="239" w:author="Autor">
            <w:rPr>
              <w:rStyle w:val="Odkaznakomentr"/>
              <w:rFonts w:ascii="Times New Roman" w:hAnsi="Times New Roman"/>
              <w:lang w:val="x-none"/>
            </w:rPr>
          </w:rPrChange>
        </w:rPr>
        <w:commentReference w:id="238"/>
      </w:r>
      <w:r w:rsidRPr="00307126">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w:t>
      </w:r>
      <w:r w:rsidRPr="00307126">
        <w:rPr>
          <w:rFonts w:ascii="Times New Roman" w:hAnsi="Times New Roman"/>
          <w:bCs/>
        </w:rPr>
        <w:lastRenderedPageBreak/>
        <w:t>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lastRenderedPageBreak/>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lastRenderedPageBreak/>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0A737B59"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del w:id="240" w:author="Autor">
        <w:r w:rsidR="005443BF">
          <w:rPr>
            <w:rFonts w:ascii="Times New Roman" w:hAnsi="Times New Roman"/>
            <w:bCs/>
          </w:rPr>
          <w:delText>bode 6.9</w:delText>
        </w:r>
      </w:del>
      <w:commentRangeStart w:id="241"/>
      <w:ins w:id="242" w:author="Autor">
        <w:r w:rsidR="00867309" w:rsidRPr="00307126">
          <w:rPr>
            <w:rFonts w:ascii="Times New Roman" w:hAnsi="Times New Roman"/>
            <w:bCs/>
          </w:rPr>
          <w:t xml:space="preserve">príslušnej kapitole </w:t>
        </w:r>
        <w:commentRangeEnd w:id="241"/>
        <w:r w:rsidR="00867309" w:rsidRPr="00307126">
          <w:rPr>
            <w:rStyle w:val="Odkaznakomentr"/>
            <w:rFonts w:ascii="Times New Roman" w:eastAsia="Times New Roman" w:hAnsi="Times New Roman"/>
            <w:lang w:val="x-none" w:eastAsia="x-none"/>
          </w:rPr>
          <w:commentReference w:id="241"/>
        </w:r>
      </w:ins>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03DE0852"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w:t>
      </w:r>
      <w:del w:id="243" w:author="Autor">
        <w:r w:rsidRPr="00A91910">
          <w:rPr>
            <w:rFonts w:ascii="Times New Roman" w:hAnsi="Times New Roman"/>
          </w:rPr>
          <w:delText xml:space="preserve">začatí realizácie </w:delText>
        </w:r>
        <w:r w:rsidR="0045056A">
          <w:rPr>
            <w:rFonts w:ascii="Times New Roman" w:hAnsi="Times New Roman"/>
          </w:rPr>
          <w:delText>hlavných</w:delText>
        </w:r>
      </w:del>
      <w:ins w:id="244" w:author="Autor">
        <w:r w:rsidRPr="00307126">
          <w:rPr>
            <w:rFonts w:ascii="Times New Roman" w:hAnsi="Times New Roman"/>
          </w:rPr>
          <w:t xml:space="preserve"> realizáci</w:t>
        </w:r>
        <w:r w:rsidR="00067253">
          <w:rPr>
            <w:rFonts w:ascii="Times New Roman" w:hAnsi="Times New Roman"/>
          </w:rPr>
          <w:t>i</w:t>
        </w:r>
      </w:ins>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del w:id="245" w:author="Autor">
        <w:r w:rsidRPr="0090211A">
          <w:rPr>
            <w:rFonts w:ascii="Times New Roman" w:hAnsi="Times New Roman"/>
            <w:bCs/>
          </w:rPr>
          <w:delText xml:space="preserve">Príloha č. </w:delText>
        </w:r>
        <w:r w:rsidR="00334AE5" w:rsidRPr="0090211A">
          <w:rPr>
            <w:rFonts w:ascii="Times New Roman" w:hAnsi="Times New Roman"/>
            <w:bCs/>
          </w:rPr>
          <w:delText>3</w:delText>
        </w:r>
        <w:r w:rsidR="00E1237D">
          <w:rPr>
            <w:rFonts w:ascii="Times New Roman" w:hAnsi="Times New Roman"/>
            <w:bCs/>
          </w:rPr>
          <w:delText xml:space="preserve"> Zmluvy o poskytnutí NFP</w:delText>
        </w:r>
        <w:r w:rsidRPr="0090211A">
          <w:rPr>
            <w:rFonts w:ascii="Times New Roman" w:hAnsi="Times New Roman"/>
            <w:bCs/>
          </w:rPr>
          <w:delText>)</w:delText>
        </w:r>
        <w:r w:rsidRPr="0090211A">
          <w:rPr>
            <w:rFonts w:ascii="Times New Roman" w:hAnsi="Times New Roman"/>
          </w:rPr>
          <w:delText>,</w:delText>
        </w:r>
      </w:del>
      <w:ins w:id="246" w:author="Auto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w:t>
        </w:r>
      </w:ins>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247"/>
      <w:r w:rsidRPr="00307126">
        <w:rPr>
          <w:rFonts w:ascii="Times New Roman" w:hAnsi="Times New Roman"/>
        </w:rPr>
        <w:t>Hlásenie o </w:t>
      </w:r>
      <w:del w:id="248" w:author="Autor">
        <w:r w:rsidRPr="00A91910">
          <w:rPr>
            <w:rFonts w:ascii="Times New Roman" w:hAnsi="Times New Roman"/>
          </w:rPr>
          <w:delText xml:space="preserve">začatí realizácie </w:delText>
        </w:r>
        <w:r w:rsidR="00964F77" w:rsidRPr="0045056A">
          <w:rPr>
            <w:rFonts w:ascii="Times New Roman" w:hAnsi="Times New Roman"/>
          </w:rPr>
          <w:delText>hlavných</w:delText>
        </w:r>
      </w:del>
      <w:ins w:id="249" w:author="Autor">
        <w:r w:rsidRPr="00307126">
          <w:rPr>
            <w:rFonts w:ascii="Times New Roman" w:hAnsi="Times New Roman"/>
          </w:rPr>
          <w:t>realizáci</w:t>
        </w:r>
        <w:r w:rsidR="007A6C01" w:rsidRPr="00307126">
          <w:rPr>
            <w:rFonts w:ascii="Times New Roman" w:hAnsi="Times New Roman"/>
          </w:rPr>
          <w:t>i</w:t>
        </w:r>
      </w:ins>
      <w:r w:rsidRPr="00307126">
        <w:rPr>
          <w:rFonts w:ascii="Times New Roman" w:hAnsi="Times New Roman"/>
        </w:rPr>
        <w:t xml:space="preserve"> aktivít Projektu</w:t>
      </w:r>
      <w:commentRangeEnd w:id="247"/>
      <w:ins w:id="250" w:author="Autor">
        <w:r w:rsidR="00332024" w:rsidRPr="00307126">
          <w:rPr>
            <w:rStyle w:val="Odkaznakomentr"/>
            <w:rFonts w:ascii="Times New Roman" w:eastAsia="Times New Roman" w:hAnsi="Times New Roman"/>
            <w:lang w:val="x-none" w:eastAsia="x-none"/>
          </w:rPr>
          <w:commentReference w:id="247"/>
        </w:r>
        <w:r w:rsidRPr="00307126">
          <w:rPr>
            <w:rFonts w:ascii="Times New Roman" w:hAnsi="Times New Roman"/>
          </w:rPr>
          <w:t xml:space="preserve"> </w:t>
        </w:r>
        <w:r w:rsidR="007A6C01" w:rsidRPr="00307126">
          <w:rPr>
            <w:rFonts w:ascii="Times New Roman" w:hAnsi="Times New Roman"/>
          </w:rPr>
          <w:t>prostredníctvom formulára v ITMS2014+</w:t>
        </w:r>
      </w:ins>
      <w:r w:rsidR="007A6C01" w:rsidRPr="00307126">
        <w:rPr>
          <w:rFonts w:ascii="Times New Roman" w:hAnsi="Times New Roman"/>
        </w:rPr>
        <w:t xml:space="preserve">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140F693C"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251"/>
      <w:r w:rsidRPr="00307126">
        <w:t>Hlásenia o </w:t>
      </w:r>
      <w:del w:id="252" w:author="Autor">
        <w:r w:rsidRPr="00A91910">
          <w:delText xml:space="preserve">začatí realizácie </w:delText>
        </w:r>
        <w:r w:rsidR="007800FB">
          <w:delText>hlavných</w:delText>
        </w:r>
      </w:del>
      <w:ins w:id="253" w:author="Autor">
        <w:r w:rsidRPr="00307126">
          <w:t>realizáci</w:t>
        </w:r>
        <w:r w:rsidR="007A6C01" w:rsidRPr="00307126">
          <w:t>i</w:t>
        </w:r>
      </w:ins>
      <w:r w:rsidRPr="00307126">
        <w:t xml:space="preserve"> </w:t>
      </w:r>
      <w:r w:rsidR="00FF2DC1" w:rsidRPr="00307126">
        <w:t xml:space="preserve">aktivít </w:t>
      </w:r>
      <w:r w:rsidRPr="00307126">
        <w:t>Projektu</w:t>
      </w:r>
      <w:del w:id="254" w:author="Autor">
        <w:r w:rsidRPr="00A91910">
          <w:delText>,</w:delText>
        </w:r>
      </w:del>
      <w:ins w:id="255" w:author="Autor">
        <w:r w:rsidR="007A6C01" w:rsidRPr="00307126">
          <w:t xml:space="preserve"> </w:t>
        </w:r>
        <w:commentRangeEnd w:id="251"/>
        <w:r w:rsidR="00332024" w:rsidRPr="00307126">
          <w:rPr>
            <w:rStyle w:val="Odkaznakomentr"/>
            <w:rFonts w:eastAsia="Times New Roman"/>
            <w:lang w:val="x-none" w:eastAsia="x-none"/>
          </w:rPr>
          <w:commentReference w:id="251"/>
        </w:r>
        <w:r w:rsidR="007A6C01" w:rsidRPr="00307126">
          <w:t>v ITMS 2014+</w:t>
        </w:r>
        <w:r w:rsidRPr="00307126">
          <w:t>,</w:t>
        </w:r>
      </w:ins>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w:t>
      </w:r>
      <w:r w:rsidRPr="00307126">
        <w:rPr>
          <w:rFonts w:ascii="Times New Roman" w:hAnsi="Times New Roman"/>
          <w:bCs/>
        </w:rPr>
        <w:lastRenderedPageBreak/>
        <w:t xml:space="preserve">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77777777"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o viac ako 30 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 po márnom uplynutí 30 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77777777"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4C5489">
        <w:rPr>
          <w:rFonts w:ascii="Times New Roman" w:hAnsi="Times New Roman"/>
          <w:rPrChange w:id="256" w:author="Autor">
            <w:rPr/>
          </w:rPrChange>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 xml:space="preserve">a 4 </w:t>
      </w:r>
      <w:r w:rsidR="00074079" w:rsidRPr="00307126">
        <w:rPr>
          <w:rFonts w:ascii="Times New Roman" w:hAnsi="Times New Roman"/>
          <w:bCs/>
        </w:rPr>
        <w:t xml:space="preserve">tohto článku Prijímateľ v písomnom oznámení uvedie skutočnosti, ktoré viedli k vzniku OVZ, dátum vzniku OVZ, k čomu priloží príslušnú dokumentáciu preukazujúcu vznik OVZ.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w:t>
      </w:r>
      <w:r w:rsidR="003F426E" w:rsidRPr="00307126">
        <w:rPr>
          <w:rFonts w:ascii="Times New Roman" w:hAnsi="Times New Roman"/>
          <w:bCs/>
          <w:lang w:eastAsia="sk-SK"/>
        </w:rPr>
        <w:t xml:space="preserve"> VZP</w:t>
      </w:r>
      <w:r w:rsidRPr="00307126">
        <w:rPr>
          <w:rFonts w:ascii="Times New Roman" w:hAnsi="Times New Roman"/>
          <w:bCs/>
          <w:lang w:eastAsia="sk-SK"/>
        </w:rPr>
        <w:t>,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deň po uplynutí lehôt na preplatenie podanej ŽoP;</w:t>
      </w:r>
    </w:p>
    <w:p w14:paraId="167751A2"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v prípadoch nesúvisiacich so ŽoP alebo písm</w:t>
      </w:r>
      <w:r w:rsidR="000D0602" w:rsidRPr="00307126">
        <w:rPr>
          <w:rFonts w:ascii="Times New Roman" w:hAnsi="Times New Roman"/>
          <w:bCs/>
          <w:lang w:eastAsia="sk-SK"/>
        </w:rPr>
        <w:t>eno</w:t>
      </w:r>
      <w:r w:rsidRPr="00307126">
        <w:rPr>
          <w:rFonts w:ascii="Times New Roman" w:hAnsi="Times New Roman"/>
          <w:bCs/>
          <w:lang w:eastAsia="sk-SK"/>
        </w:rPr>
        <w:t xml:space="preserve"> b) došlo k uplynutiu lehôt stanovených touto Zmluvou alebo Právnymi dokumentmi na vykonanie zodpovedajúceho úkonu alebo postupu a Prijímateľ si v oznámení uplatnil ako deň pozastavenia tridsiaty prvý deň po uplynutí týchto lehôt.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 xml:space="preserve">alebo v prípade, ak Komisia prijala rozhodnutie, ktorým prikázala členskému štátu pozastaviť </w:t>
      </w:r>
      <w:r w:rsidR="00F13D96" w:rsidRPr="00307126">
        <w:rPr>
          <w:rFonts w:ascii="Times New Roman" w:hAnsi="Times New Roman"/>
          <w:bCs/>
        </w:rPr>
        <w:lastRenderedPageBreak/>
        <w:t>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2E44DBD2"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del w:id="257" w:author="Autor">
        <w:r w:rsidR="00A55A81">
          <w:rPr>
            <w:rFonts w:ascii="Times New Roman" w:hAnsi="Times New Roman"/>
            <w:bCs/>
          </w:rPr>
          <w:delText>4</w:delText>
        </w:r>
      </w:del>
      <w:ins w:id="258" w:author="Autor">
        <w:r w:rsidR="000E6265" w:rsidRPr="00307126">
          <w:rPr>
            <w:rFonts w:ascii="Times New Roman" w:hAnsi="Times New Roman"/>
            <w:bCs/>
          </w:rPr>
          <w:t>3</w:t>
        </w:r>
      </w:ins>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w:t>
      </w:r>
      <w:r w:rsidRPr="00307126">
        <w:rPr>
          <w:rFonts w:ascii="Times New Roman" w:hAnsi="Times New Roman"/>
          <w:bCs/>
        </w:rPr>
        <w:lastRenderedPageBreak/>
        <w:t xml:space="preserve">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w:t>
      </w:r>
      <w:r w:rsidR="009F466D" w:rsidRPr="00307126">
        <w:rPr>
          <w:rFonts w:ascii="Times New Roman" w:hAnsi="Times New Roman"/>
          <w:bCs/>
        </w:rPr>
        <w:lastRenderedPageBreak/>
        <w:t>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4C5489" w:rsidRDefault="009F466D" w:rsidP="00291178">
      <w:pPr>
        <w:numPr>
          <w:ilvl w:val="2"/>
          <w:numId w:val="5"/>
        </w:numPr>
        <w:spacing w:before="120" w:after="0" w:line="264" w:lineRule="auto"/>
        <w:jc w:val="both"/>
        <w:rPr>
          <w:rFonts w:ascii="Times New Roman" w:hAnsi="Times New Roman"/>
          <w:b/>
          <w:rPrChange w:id="259" w:author="Autor">
            <w:rPr>
              <w:b/>
            </w:rPr>
          </w:rPrChange>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w:t>
      </w:r>
      <w:r w:rsidRPr="00307126">
        <w:rPr>
          <w:rFonts w:ascii="Times New Roman" w:hAnsi="Times New Roman"/>
          <w:bCs/>
        </w:rPr>
        <w:lastRenderedPageBreak/>
        <w:t>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22BE5F14"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260"/>
      <w:r w:rsidRPr="00307126">
        <w:rPr>
          <w:rFonts w:ascii="Times New Roman" w:hAnsi="Times New Roman"/>
          <w:bCs/>
        </w:rPr>
        <w:t xml:space="preserve">od nadobudnutia účinnosti Zmluvy o poskytnutí NFP </w:t>
      </w:r>
      <w:commentRangeEnd w:id="260"/>
      <w:r w:rsidR="00117A61" w:rsidRPr="004C5489">
        <w:rPr>
          <w:rStyle w:val="Odkaznakomentr"/>
          <w:rFonts w:ascii="Times New Roman" w:hAnsi="Times New Roman"/>
          <w:sz w:val="22"/>
          <w:lang w:val="x-none"/>
          <w:rPrChange w:id="261" w:author="Autor">
            <w:rPr>
              <w:rStyle w:val="Odkaznakomentr"/>
              <w:rFonts w:ascii="Times New Roman" w:hAnsi="Times New Roman"/>
              <w:lang w:val="x-none"/>
            </w:rPr>
          </w:rPrChange>
        </w:rPr>
        <w:commentReference w:id="260"/>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lastRenderedPageBreak/>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w:t>
      </w:r>
      <w:ins w:id="262" w:author="Autor">
        <w:r w:rsidRPr="00307126">
          <w:rPr>
            <w:rFonts w:ascii="Times New Roman" w:hAnsi="Times New Roman"/>
            <w:bCs/>
          </w:rPr>
          <w:t xml:space="preserve"> v súvislosti s</w:t>
        </w:r>
        <w:r w:rsidR="00332024" w:rsidRPr="00307126">
          <w:rPr>
            <w:rFonts w:ascii="Times New Roman" w:hAnsi="Times New Roman"/>
            <w:bCs/>
          </w:rPr>
          <w:t> Projektom, a to napríklad</w:t>
        </w:r>
      </w:ins>
      <w:r w:rsidR="00332024" w:rsidRPr="00307126">
        <w:rPr>
          <w:rFonts w:ascii="Times New Roman" w:hAnsi="Times New Roman"/>
          <w:bCs/>
        </w:rPr>
        <w:t xml:space="preserve">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263"/>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263"/>
      <w:r w:rsidR="003D3D57" w:rsidRPr="004C5489">
        <w:rPr>
          <w:rStyle w:val="Odkaznakomentr"/>
          <w:rFonts w:ascii="Times New Roman" w:hAnsi="Times New Roman"/>
          <w:sz w:val="22"/>
          <w:lang w:val="x-none"/>
          <w:rPrChange w:id="264" w:author="Autor">
            <w:rPr>
              <w:rStyle w:val="Odkaznakomentr"/>
              <w:rFonts w:ascii="Times New Roman" w:hAnsi="Times New Roman"/>
              <w:lang w:val="x-none"/>
            </w:rPr>
          </w:rPrChange>
        </w:rPr>
        <w:commentReference w:id="263"/>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bez zbytočného odkladu po tom, ako sa o tomto porušení dozvedela. Prijímateľ berie na vedomie, že s ohľadom na právne postavenie </w:t>
      </w:r>
      <w:r w:rsidRPr="00307126">
        <w:rPr>
          <w:rFonts w:ascii="Times New Roman" w:hAnsi="Times New Roman"/>
          <w:bCs/>
        </w:rPr>
        <w:lastRenderedPageBreak/>
        <w:t>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77777777"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w:t>
      </w:r>
      <w:r w:rsidR="00A52658" w:rsidRPr="00307126">
        <w:rPr>
          <w:rFonts w:ascii="Times New Roman" w:hAnsi="Times New Roman"/>
          <w:bCs/>
        </w:rPr>
        <w:lastRenderedPageBreak/>
        <w:t>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 xml:space="preserve">ek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22B1C389"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w:t>
      </w:r>
      <w:del w:id="265" w:author="Autor">
        <w:r w:rsidRPr="00834F40">
          <w:rPr>
            <w:sz w:val="22"/>
            <w:szCs w:val="22"/>
          </w:rPr>
          <w:delText xml:space="preserve"> za</w:delText>
        </w:r>
      </w:del>
      <w:r w:rsidRPr="00307126">
        <w:rPr>
          <w:sz w:val="22"/>
          <w:szCs w:val="22"/>
        </w:rPr>
        <w:t xml:space="preserv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 verejnej správy</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ins w:id="266" w:author="Autor"/>
          <w:sz w:val="22"/>
          <w:szCs w:val="22"/>
        </w:rPr>
      </w:pPr>
      <w:ins w:id="267" w:author="Auto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ins>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268"/>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268"/>
      <w:r w:rsidRPr="00307126">
        <w:rPr>
          <w:rStyle w:val="Odkaznakomentr"/>
          <w:sz w:val="22"/>
          <w:szCs w:val="22"/>
        </w:rPr>
        <w:commentReference w:id="268"/>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179512E4"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del w:id="269" w:author="Autor">
        <w:r w:rsidR="00580301">
          <w:rPr>
            <w:rFonts w:ascii="Times New Roman" w:hAnsi="Times New Roman"/>
            <w:lang w:eastAsia="sk-SK"/>
          </w:rPr>
          <w:delText>h</w:delText>
        </w:r>
      </w:del>
      <w:ins w:id="270" w:author="Autor">
        <w:r w:rsidR="00067253">
          <w:rPr>
            <w:rFonts w:ascii="Times New Roman" w:hAnsi="Times New Roman"/>
            <w:lang w:eastAsia="sk-SK"/>
          </w:rPr>
          <w:t>i</w:t>
        </w:r>
      </w:ins>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del w:id="271" w:author="Autor">
        <w:r w:rsidR="00580301">
          <w:rPr>
            <w:rFonts w:ascii="Times New Roman" w:hAnsi="Times New Roman"/>
            <w:lang w:eastAsia="sk-SK"/>
          </w:rPr>
          <w:delText>g</w:delText>
        </w:r>
      </w:del>
      <w:ins w:id="272" w:author="Autor">
        <w:r w:rsidR="00067253">
          <w:rPr>
            <w:rFonts w:ascii="Times New Roman" w:hAnsi="Times New Roman"/>
            <w:lang w:eastAsia="sk-SK"/>
          </w:rPr>
          <w:t>h</w:t>
        </w:r>
      </w:ins>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del w:id="273" w:author="Autor">
        <w:r w:rsidR="003411EB">
          <w:rPr>
            <w:rFonts w:ascii="Times New Roman" w:hAnsi="Times New Roman"/>
            <w:lang w:eastAsia="sk-SK"/>
          </w:rPr>
          <w:delText>f</w:delText>
        </w:r>
      </w:del>
      <w:ins w:id="274" w:author="Autor">
        <w:r w:rsidR="00067253">
          <w:rPr>
            <w:rFonts w:ascii="Times New Roman" w:hAnsi="Times New Roman"/>
            <w:lang w:eastAsia="sk-SK"/>
          </w:rPr>
          <w:t>g</w:t>
        </w:r>
      </w:ins>
      <w:r w:rsidRPr="00307126">
        <w:rPr>
          <w:rFonts w:ascii="Times New Roman" w:hAnsi="Times New Roman"/>
          <w:lang w:eastAsia="sk-SK"/>
        </w:rPr>
        <w:t>)</w:t>
      </w:r>
      <w:r w:rsidR="00E730AB" w:rsidRPr="00307126">
        <w:rPr>
          <w:rFonts w:ascii="Times New Roman" w:hAnsi="Times New Roman"/>
          <w:lang w:eastAsia="sk-SK"/>
        </w:rPr>
        <w:t xml:space="preserve"> a písm. </w:t>
      </w:r>
      <w:del w:id="275" w:author="Autor">
        <w:r w:rsidR="004C4980">
          <w:rPr>
            <w:rFonts w:ascii="Times New Roman" w:hAnsi="Times New Roman"/>
            <w:lang w:eastAsia="sk-SK"/>
          </w:rPr>
          <w:delText>i</w:delText>
        </w:r>
      </w:del>
      <w:ins w:id="276" w:author="Autor">
        <w:r w:rsidR="00067253">
          <w:rPr>
            <w:rFonts w:ascii="Times New Roman" w:hAnsi="Times New Roman"/>
            <w:lang w:eastAsia="sk-SK"/>
          </w:rPr>
          <w:t>j</w:t>
        </w:r>
      </w:ins>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0132EF0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del w:id="277" w:author="Autor">
        <w:r w:rsidRPr="00C52649">
          <w:rPr>
            <w:rFonts w:ascii="Times New Roman" w:hAnsi="Times New Roman"/>
            <w:lang w:eastAsia="sk-SK"/>
          </w:rPr>
          <w:delText xml:space="preserve">Záväzné </w:delText>
        </w:r>
        <w:r w:rsidRPr="00C52649">
          <w:rPr>
            <w:rFonts w:ascii="Times New Roman" w:hAnsi="Times New Roman"/>
            <w:lang w:eastAsia="sk-SK"/>
          </w:rPr>
          <w:lastRenderedPageBreak/>
          <w:delText>uplatnenie</w:delText>
        </w:r>
      </w:del>
      <w:ins w:id="278" w:author="Autor">
        <w:r w:rsidR="00867309" w:rsidRPr="00307126">
          <w:rPr>
            <w:rFonts w:ascii="Times New Roman" w:hAnsi="Times New Roman"/>
            <w:lang w:eastAsia="sk-SK"/>
          </w:rPr>
          <w:t>K záväznému uplatneniu</w:t>
        </w:r>
      </w:ins>
      <w:r w:rsidR="00867309" w:rsidRPr="00307126">
        <w:rPr>
          <w:rFonts w:ascii="Times New Roman" w:hAnsi="Times New Roman"/>
          <w:lang w:eastAsia="sk-SK"/>
        </w:rPr>
        <w:t xml:space="preserve"> nároku </w:t>
      </w:r>
      <w:del w:id="279" w:author="Autor">
        <w:r w:rsidRPr="00C52649">
          <w:rPr>
            <w:rFonts w:ascii="Times New Roman" w:hAnsi="Times New Roman"/>
            <w:lang w:eastAsia="sk-SK"/>
          </w:rPr>
          <w:delText>poskytovateľa za sumu vrátenia</w:delText>
        </w:r>
      </w:del>
      <w:ins w:id="280" w:author="Autor">
        <w:r w:rsidR="00867309" w:rsidRPr="00307126">
          <w:rPr>
            <w:rFonts w:ascii="Times New Roman" w:hAnsi="Times New Roman"/>
            <w:lang w:eastAsia="sk-SK"/>
          </w:rPr>
          <w:t>Poskytovateľa na vrátenie</w:t>
        </w:r>
      </w:ins>
      <w:r w:rsidR="00867309" w:rsidRPr="00307126">
        <w:rPr>
          <w:rFonts w:ascii="Times New Roman" w:hAnsi="Times New Roman"/>
          <w:lang w:eastAsia="sk-SK"/>
        </w:rPr>
        <w:t xml:space="preserve"> NFP </w:t>
      </w:r>
      <w:ins w:id="281" w:author="Autor">
        <w:r w:rsidR="00867309" w:rsidRPr="00307126">
          <w:rPr>
            <w:rFonts w:ascii="Times New Roman" w:hAnsi="Times New Roman"/>
            <w:lang w:eastAsia="sk-SK"/>
          </w:rPr>
          <w:t xml:space="preserve">alebo jeho časti </w:t>
        </w:r>
      </w:ins>
      <w:r w:rsidR="00867309" w:rsidRPr="00307126">
        <w:rPr>
          <w:rFonts w:ascii="Times New Roman" w:hAnsi="Times New Roman"/>
          <w:lang w:eastAsia="sk-SK"/>
        </w:rPr>
        <w:t xml:space="preserve">na základe </w:t>
      </w:r>
      <w:del w:id="282" w:author="Autor">
        <w:r w:rsidRPr="00C52649">
          <w:rPr>
            <w:rFonts w:ascii="Times New Roman" w:hAnsi="Times New Roman"/>
            <w:lang w:eastAsia="sk-SK"/>
          </w:rPr>
          <w:delText xml:space="preserve">odoslanej </w:delText>
        </w:r>
      </w:del>
      <w:r w:rsidR="00867309" w:rsidRPr="00307126">
        <w:rPr>
          <w:rFonts w:ascii="Times New Roman" w:hAnsi="Times New Roman"/>
          <w:lang w:eastAsia="sk-SK"/>
        </w:rPr>
        <w:t xml:space="preserve">ŽoV </w:t>
      </w:r>
      <w:del w:id="283" w:author="Autor">
        <w:r w:rsidRPr="00C52649">
          <w:rPr>
            <w:rFonts w:ascii="Times New Roman" w:hAnsi="Times New Roman"/>
            <w:lang w:eastAsia="sk-SK"/>
          </w:rPr>
          <w:delText>zodpovedá zverejneniu</w:delText>
        </w:r>
      </w:del>
      <w:ins w:id="284" w:author="Autor">
        <w:r w:rsidR="00867309" w:rsidRPr="00307126">
          <w:rPr>
            <w:rFonts w:ascii="Times New Roman" w:hAnsi="Times New Roman"/>
            <w:lang w:eastAsia="sk-SK"/>
          </w:rPr>
          <w:t>dochádza zverejnením</w:t>
        </w:r>
      </w:ins>
      <w:r w:rsidR="00867309" w:rsidRPr="00307126">
        <w:rPr>
          <w:rFonts w:ascii="Times New Roman" w:hAnsi="Times New Roman"/>
          <w:lang w:eastAsia="sk-SK"/>
        </w:rPr>
        <w:t xml:space="preserve"> ŽoV </w:t>
      </w:r>
      <w:del w:id="285" w:author="Autor">
        <w:r w:rsidRPr="00C52649">
          <w:rPr>
            <w:rFonts w:ascii="Times New Roman" w:hAnsi="Times New Roman"/>
            <w:lang w:eastAsia="sk-SK"/>
          </w:rPr>
          <w:delText>poskytovateľom</w:delText>
        </w:r>
      </w:del>
      <w:ins w:id="286" w:author="Autor">
        <w:r w:rsidR="00867309" w:rsidRPr="00307126">
          <w:rPr>
            <w:rFonts w:ascii="Times New Roman" w:hAnsi="Times New Roman"/>
            <w:lang w:eastAsia="sk-SK"/>
          </w:rPr>
          <w:t>Poskytovateľom</w:t>
        </w:r>
      </w:ins>
      <w:r w:rsidR="00867309" w:rsidRPr="00307126">
        <w:rPr>
          <w:rFonts w:ascii="Times New Roman" w:hAnsi="Times New Roman"/>
          <w:lang w:eastAsia="sk-SK"/>
        </w:rPr>
        <w:t xml:space="preserve"> vo verejnej časti ITMS2014</w:t>
      </w:r>
      <w:del w:id="287" w:author="Autor">
        <w:r w:rsidRPr="00C52649">
          <w:rPr>
            <w:rFonts w:ascii="Times New Roman" w:hAnsi="Times New Roman"/>
            <w:lang w:eastAsia="sk-SK"/>
          </w:rPr>
          <w:delText>+, o čom je na e-mailovú adresu kontaktnej osoby</w:delText>
        </w:r>
      </w:del>
      <w:ins w:id="288" w:author="Autor">
        <w:r w:rsidR="00867309" w:rsidRPr="00307126">
          <w:rPr>
            <w:rFonts w:ascii="Times New Roman" w:hAnsi="Times New Roman"/>
            <w:lang w:eastAsia="sk-SK"/>
          </w:rPr>
          <w:t>+</w:t>
        </w:r>
        <w:r w:rsidR="0021125C" w:rsidRPr="00307126">
          <w:rPr>
            <w:rFonts w:ascii="Times New Roman" w:hAnsi="Times New Roman"/>
            <w:lang w:eastAsia="sk-SK"/>
          </w:rPr>
          <w:t>.</w:t>
        </w:r>
        <w:r w:rsidR="00867309" w:rsidRPr="00307126">
          <w:rPr>
            <w:rFonts w:ascii="Times New Roman" w:hAnsi="Times New Roman"/>
            <w:lang w:eastAsia="sk-SK"/>
          </w:rPr>
          <w:t xml:space="preserve"> </w:t>
        </w:r>
      </w:ins>
      <w:r w:rsidRPr="00307126">
        <w:rPr>
          <w:rFonts w:ascii="Times New Roman" w:hAnsi="Times New Roman"/>
          <w:lang w:eastAsia="sk-SK"/>
        </w:rPr>
        <w:t xml:space="preserve"> </w:t>
      </w:r>
      <w:r w:rsidR="0021125C" w:rsidRPr="00307126">
        <w:rPr>
          <w:rFonts w:ascii="Times New Roman" w:hAnsi="Times New Roman"/>
          <w:lang w:eastAsia="sk-SK"/>
        </w:rPr>
        <w:t xml:space="preserve">Prijímateľ </w:t>
      </w:r>
      <w:ins w:id="289" w:author="Autor">
        <w:r w:rsidR="0021125C" w:rsidRPr="00307126">
          <w:rPr>
            <w:rFonts w:ascii="Times New Roman" w:hAnsi="Times New Roman"/>
            <w:lang w:eastAsia="sk-SK"/>
          </w:rPr>
          <w:t xml:space="preserve">je o zverejnení ŽoV vo verejnej časti ITMS2014+ </w:t>
        </w:r>
      </w:ins>
      <w:r w:rsidR="0021125C" w:rsidRPr="00307126">
        <w:rPr>
          <w:rFonts w:ascii="Times New Roman" w:hAnsi="Times New Roman"/>
          <w:lang w:eastAsia="sk-SK"/>
        </w:rPr>
        <w:t xml:space="preserve">informovaný </w:t>
      </w:r>
      <w:r w:rsidRPr="00307126">
        <w:rPr>
          <w:rFonts w:ascii="Times New Roman" w:hAnsi="Times New Roman"/>
          <w:lang w:eastAsia="sk-SK"/>
        </w:rPr>
        <w:t>automaticky generovanou notifikačnou elektronickou správou zo systému ITMS2014</w:t>
      </w:r>
      <w:del w:id="290" w:author="Autor">
        <w:r w:rsidRPr="00C52649">
          <w:rPr>
            <w:rFonts w:ascii="Times New Roman" w:hAnsi="Times New Roman"/>
            <w:lang w:eastAsia="sk-SK"/>
          </w:rPr>
          <w:delText>+.</w:delText>
        </w:r>
      </w:del>
      <w:ins w:id="291" w:author="Autor">
        <w:r w:rsidRPr="00307126">
          <w:rPr>
            <w:rFonts w:ascii="Times New Roman" w:hAnsi="Times New Roman"/>
            <w:lang w:eastAsia="sk-SK"/>
          </w:rPr>
          <w:t>+</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w:t>
        </w:r>
      </w:ins>
      <w:r w:rsidRPr="00307126">
        <w:rPr>
          <w:rFonts w:ascii="Times New Roman" w:hAnsi="Times New Roman"/>
          <w:lang w:eastAsia="sk-SK"/>
        </w:rPr>
        <w:t xml:space="preserve">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31A6FDD7"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ŽoV do 60 </w:t>
      </w:r>
      <w:ins w:id="292" w:author="Autor">
        <w:r w:rsidR="00A834A1">
          <w:rPr>
            <w:rFonts w:ascii="Times New Roman" w:hAnsi="Times New Roman"/>
          </w:rPr>
          <w:t xml:space="preserve">kalendárnych </w:t>
        </w:r>
      </w:ins>
      <w:r w:rsidRPr="00307126">
        <w:rPr>
          <w:rFonts w:ascii="Times New Roman" w:hAnsi="Times New Roman"/>
        </w:rPr>
        <w:t>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4C5489">
        <w:rPr>
          <w:rFonts w:ascii="Times New Roman" w:hAnsi="Times New Roman"/>
          <w:rPrChange w:id="293" w:author="Autor">
            <w:rPr/>
          </w:rPrChange>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7777777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Občiansky súdny poriadok)</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lastRenderedPageBreak/>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294"/>
      <w:commentRangeStart w:id="295"/>
      <w:r w:rsidRPr="00307126">
        <w:rPr>
          <w:rFonts w:ascii="Times New Roman" w:hAnsi="Times New Roman"/>
          <w:lang w:eastAsia="sk-SK"/>
        </w:rPr>
        <w:t>Pohľadávku</w:t>
      </w:r>
      <w:commentRangeEnd w:id="294"/>
      <w:commentRangeEnd w:id="295"/>
      <w:r w:rsidR="001A6D0E" w:rsidRPr="00BC233D">
        <w:rPr>
          <w:rStyle w:val="Odkaznakomentr"/>
          <w:rFonts w:ascii="Times New Roman" w:eastAsia="Times New Roman" w:hAnsi="Times New Roman"/>
          <w:sz w:val="22"/>
          <w:szCs w:val="22"/>
          <w:lang w:val="x-none" w:eastAsia="x-none"/>
        </w:rPr>
        <w:commentReference w:id="295"/>
      </w:r>
      <w:r w:rsidR="001A6D0E" w:rsidRPr="00307126">
        <w:rPr>
          <w:rStyle w:val="Odkaznakomentr"/>
          <w:rFonts w:ascii="Times New Roman" w:eastAsia="Times New Roman" w:hAnsi="Times New Roman"/>
          <w:sz w:val="22"/>
          <w:szCs w:val="22"/>
          <w:lang w:val="x-none" w:eastAsia="x-none"/>
        </w:rPr>
        <w:commentReference w:id="294"/>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28617B3A"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del w:id="296" w:author="Autor">
        <w:r w:rsidR="008B4D7E">
          <w:rPr>
            <w:rFonts w:ascii="Times New Roman" w:hAnsi="Times New Roman"/>
            <w:lang w:eastAsia="sk-SK"/>
          </w:rPr>
          <w:delText xml:space="preserve">, </w:delText>
        </w:r>
      </w:del>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lastRenderedPageBreak/>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Pr="00307126"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 xml:space="preserve">Najvyšší kontrolný úrad SR, Certifikačný orgán a nimi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27BF7FD"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del w:id="297" w:author="Autor">
        <w:r w:rsidR="00FB1D74" w:rsidRPr="00B64CA8">
          <w:rPr>
            <w:sz w:val="22"/>
            <w:szCs w:val="22"/>
          </w:rPr>
          <w:delText>kontrolovanej</w:delText>
        </w:r>
      </w:del>
      <w:ins w:id="298" w:author="Autor">
        <w:r w:rsidR="00371266">
          <w:rPr>
            <w:sz w:val="22"/>
            <w:szCs w:val="22"/>
          </w:rPr>
          <w:t>povinnej</w:t>
        </w:r>
      </w:ins>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del w:id="299" w:author="Autor">
        <w:r w:rsidR="005C4A9E" w:rsidRPr="005C4A9E">
          <w:rPr>
            <w:sz w:val="22"/>
            <w:szCs w:val="22"/>
          </w:rPr>
          <w:delText>kontrolovanej</w:delText>
        </w:r>
      </w:del>
      <w:ins w:id="300" w:author="Autor">
        <w:r w:rsidR="00371266">
          <w:rPr>
            <w:sz w:val="22"/>
            <w:szCs w:val="22"/>
          </w:rPr>
          <w:t>povinnej</w:t>
        </w:r>
      </w:ins>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w:t>
      </w:r>
      <w:r w:rsidR="00B64CA8" w:rsidRPr="00307126">
        <w:rPr>
          <w:sz w:val="22"/>
          <w:szCs w:val="22"/>
        </w:rPr>
        <w:lastRenderedPageBreak/>
        <w:t xml:space="preserve">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301"/>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301"/>
      <w:r w:rsidRPr="00307126">
        <w:rPr>
          <w:rStyle w:val="Odkaznakomentr"/>
          <w:sz w:val="22"/>
          <w:szCs w:val="22"/>
          <w:lang w:val="x-none" w:eastAsia="x-none"/>
        </w:rPr>
        <w:commentReference w:id="301"/>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38E55C82" w:rsidR="00107570" w:rsidRPr="00307126"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del w:id="302" w:author="Autor">
        <w:r w:rsidR="000176A6">
          <w:rPr>
            <w:sz w:val="22"/>
            <w:szCs w:val="22"/>
          </w:rPr>
          <w:delText>, pričom tým</w:delText>
        </w:r>
      </w:del>
      <w:ins w:id="303" w:author="Autor">
        <w:r w:rsidR="004A5037">
          <w:rPr>
            <w:sz w:val="22"/>
            <w:szCs w:val="22"/>
          </w:rPr>
          <w:t>. Tým</w:t>
        </w:r>
      </w:ins>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04"/>
      <w:r w:rsidRPr="00307126">
        <w:rPr>
          <w:rFonts w:ascii="Times New Roman" w:hAnsi="Times New Roman"/>
        </w:rPr>
        <w:t>bude povinný zabezpečiť budúcu pohľadávku zo Zmluvy o poskytnutí NFP</w:t>
      </w:r>
      <w:commentRangeEnd w:id="304"/>
      <w:r w:rsidR="00F2106D" w:rsidRPr="004C5489">
        <w:rPr>
          <w:rStyle w:val="Odkaznakomentr"/>
          <w:rFonts w:ascii="Times New Roman" w:hAnsi="Times New Roman"/>
          <w:sz w:val="22"/>
          <w:lang w:val="x-none"/>
          <w:rPrChange w:id="305" w:author="Autor">
            <w:rPr>
              <w:rStyle w:val="Odkaznakomentr"/>
              <w:rFonts w:ascii="Times New Roman" w:hAnsi="Times New Roman"/>
              <w:lang w:val="x-none"/>
            </w:rPr>
          </w:rPrChange>
        </w:rPr>
        <w:commentReference w:id="304"/>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4C5489">
        <w:rPr>
          <w:sz w:val="22"/>
          <w:rPrChange w:id="306" w:author="Autor">
            <w:rPr/>
          </w:rPrChange>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w:t>
      </w:r>
      <w:r w:rsidRPr="00307126">
        <w:rPr>
          <w:sz w:val="22"/>
          <w:szCs w:val="22"/>
        </w:rPr>
        <w:lastRenderedPageBreak/>
        <w:t>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lastRenderedPageBreak/>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307"/>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07"/>
      <w:r w:rsidR="00F2106D" w:rsidRPr="004C5489">
        <w:rPr>
          <w:rStyle w:val="Odkaznakomentr"/>
          <w:rFonts w:ascii="Times New Roman" w:hAnsi="Times New Roman"/>
          <w:sz w:val="22"/>
          <w:lang w:val="x-none"/>
          <w:rPrChange w:id="308" w:author="Autor">
            <w:rPr>
              <w:rStyle w:val="Odkaznakomentr"/>
              <w:rFonts w:ascii="Times New Roman" w:hAnsi="Times New Roman"/>
              <w:lang w:val="x-none"/>
            </w:rPr>
          </w:rPrChange>
        </w:rPr>
        <w:commentReference w:id="307"/>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lastRenderedPageBreak/>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309"/>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309"/>
      <w:r w:rsidR="00F2106D" w:rsidRPr="004C5489">
        <w:rPr>
          <w:rStyle w:val="Odkaznakomentr"/>
          <w:rFonts w:ascii="Times New Roman" w:hAnsi="Times New Roman"/>
          <w:sz w:val="22"/>
          <w:lang w:val="x-none"/>
          <w:rPrChange w:id="310" w:author="Autor">
            <w:rPr>
              <w:rStyle w:val="Odkaznakomentr"/>
              <w:rFonts w:ascii="Times New Roman" w:hAnsi="Times New Roman"/>
              <w:lang w:val="x-none"/>
            </w:rPr>
          </w:rPrChange>
        </w:rPr>
        <w:commentReference w:id="309"/>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lastRenderedPageBreak/>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311"/>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311"/>
      <w:r w:rsidR="008B1DAE" w:rsidRPr="004C5489">
        <w:rPr>
          <w:rStyle w:val="Odkaznakomentr"/>
          <w:rFonts w:ascii="Times New Roman" w:hAnsi="Times New Roman"/>
          <w:sz w:val="22"/>
          <w:lang w:val="x-none"/>
          <w:rPrChange w:id="312" w:author="Autor">
            <w:rPr>
              <w:rStyle w:val="Odkaznakomentr"/>
              <w:rFonts w:ascii="Times New Roman" w:hAnsi="Times New Roman"/>
              <w:lang w:val="x-none"/>
            </w:rPr>
          </w:rPrChange>
        </w:rPr>
        <w:commentReference w:id="311"/>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313"/>
      <w:r w:rsidR="00AC4F7B" w:rsidRPr="00307126">
        <w:rPr>
          <w:rFonts w:ascii="Times New Roman" w:hAnsi="Times New Roman"/>
          <w:lang w:eastAsia="sk-SK"/>
        </w:rPr>
        <w:t>c)</w:t>
      </w:r>
      <w:commentRangeEnd w:id="313"/>
      <w:r w:rsidR="008B1DAE" w:rsidRPr="004C5489">
        <w:rPr>
          <w:rStyle w:val="Odkaznakomentr"/>
          <w:rFonts w:ascii="Times New Roman" w:hAnsi="Times New Roman"/>
          <w:sz w:val="22"/>
          <w:lang w:val="x-none"/>
          <w:rPrChange w:id="314" w:author="Autor">
            <w:rPr>
              <w:rStyle w:val="Odkaznakomentr"/>
              <w:rFonts w:ascii="Times New Roman" w:hAnsi="Times New Roman"/>
              <w:lang w:val="x-none"/>
            </w:rPr>
          </w:rPrChange>
        </w:rPr>
        <w:commentReference w:id="313"/>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315"/>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315"/>
      <w:r w:rsidR="00AA2FB0" w:rsidRPr="00307126">
        <w:rPr>
          <w:rStyle w:val="Odkaznakomentr"/>
          <w:rFonts w:ascii="Times New Roman" w:eastAsia="Times New Roman" w:hAnsi="Times New Roman"/>
          <w:sz w:val="22"/>
          <w:szCs w:val="22"/>
          <w:lang w:val="x-none" w:eastAsia="x-none"/>
        </w:rPr>
        <w:commentReference w:id="315"/>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316"/>
      <w:r w:rsidRPr="00307126">
        <w:rPr>
          <w:rFonts w:ascii="Times New Roman" w:hAnsi="Times New Roman"/>
        </w:rPr>
        <w:t xml:space="preserve">3 mesiacov </w:t>
      </w:r>
      <w:commentRangeEnd w:id="316"/>
      <w:r w:rsidR="000836FA" w:rsidRPr="00307126">
        <w:rPr>
          <w:rStyle w:val="Odkaznakomentr"/>
          <w:rFonts w:ascii="Times New Roman" w:eastAsia="Times New Roman" w:hAnsi="Times New Roman"/>
          <w:sz w:val="22"/>
          <w:szCs w:val="22"/>
          <w:lang w:val="x-none" w:eastAsia="x-none"/>
        </w:rPr>
        <w:commentReference w:id="316"/>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0CC8BF89"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 xml:space="preserve">a zároveň </w:t>
      </w:r>
      <w:r w:rsidRPr="00307126">
        <w:rPr>
          <w:rFonts w:ascii="Times New Roman" w:hAnsi="Times New Roman"/>
          <w:bCs/>
        </w:rPr>
        <w:lastRenderedPageBreak/>
        <w:t>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ins w:id="317" w:author="Autor">
        <w:r w:rsidR="00C72A22" w:rsidRPr="00307126">
          <w:rPr>
            <w:rFonts w:ascii="Times New Roman" w:hAnsi="Times New Roman"/>
            <w:bCs/>
          </w:rPr>
          <w:t>, v prípade ak ide o </w:t>
        </w:r>
        <w:r w:rsidR="00C72A22" w:rsidRPr="00307126">
          <w:rPr>
            <w:rFonts w:ascii="Times New Roman" w:eastAsia="Times New Roman" w:hAnsi="Times New Roman"/>
            <w:color w:val="000000"/>
            <w:lang w:eastAsia="sk-SK"/>
          </w:rPr>
          <w:t>výdavky vykazované zjednodušeným spôsobom vykazovania</w:t>
        </w:r>
        <w:r w:rsidR="00C72A22" w:rsidRPr="00307126">
          <w:rPr>
            <w:rStyle w:val="Odkaznakomentr"/>
            <w:rFonts w:ascii="Times New Roman" w:eastAsia="Times New Roman" w:hAnsi="Times New Roman"/>
            <w:lang w:val="x-none" w:eastAsia="x-none"/>
          </w:rPr>
          <w:commentReference w:id="318"/>
        </w:r>
        <w:r w:rsidR="00C72A22" w:rsidRPr="00307126">
          <w:rPr>
            <w:rFonts w:ascii="Times New Roman" w:eastAsia="Times New Roman" w:hAnsi="Times New Roman"/>
            <w:color w:val="000000"/>
            <w:lang w:eastAsia="sk-SK"/>
          </w:rPr>
          <w:t>,</w:t>
        </w:r>
      </w:ins>
      <w:r w:rsidR="00C72A22" w:rsidRPr="00307126">
        <w:rPr>
          <w:rFonts w:ascii="Times New Roman" w:hAnsi="Times New Roman"/>
          <w:bCs/>
        </w:rPr>
        <w:t xml:space="preserve">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77777777"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FE756C" w:rsidRPr="00307126">
        <w:rPr>
          <w:rFonts w:ascii="Times New Roman" w:hAnsi="Times New Roman"/>
          <w:bCs/>
        </w:rPr>
        <w:t>30</w:t>
      </w:r>
      <w:r w:rsidR="00FB00BC" w:rsidRPr="00307126">
        <w:rPr>
          <w:rFonts w:ascii="Times New Roman" w:hAnsi="Times New Roman"/>
          <w:bCs/>
        </w:rPr>
        <w:t xml:space="preserve"> Nariadenia </w:t>
      </w:r>
      <w:r w:rsidR="00FE756C" w:rsidRPr="00307126">
        <w:rPr>
          <w:rFonts w:ascii="Times New Roman" w:hAnsi="Times New Roman"/>
          <w:bCs/>
        </w:rPr>
        <w:t>966</w:t>
      </w:r>
      <w:r w:rsidR="00FB00BC" w:rsidRPr="00307126">
        <w:rPr>
          <w:rFonts w:ascii="Times New Roman" w:hAnsi="Times New Roman"/>
          <w:bCs/>
        </w:rPr>
        <w:t>/20</w:t>
      </w:r>
      <w:r w:rsidR="00FE756C" w:rsidRPr="00307126">
        <w:rPr>
          <w:rFonts w:ascii="Times New Roman" w:hAnsi="Times New Roman"/>
          <w:bCs/>
        </w:rPr>
        <w:t>1</w:t>
      </w:r>
      <w:r w:rsidR="00FB00BC" w:rsidRPr="00307126">
        <w:rPr>
          <w:rFonts w:ascii="Times New Roman" w:hAnsi="Times New Roman"/>
          <w:bCs/>
        </w:rPr>
        <w:t xml:space="preserve">2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319"/>
      <w:r w:rsidRPr="00307126">
        <w:rPr>
          <w:rFonts w:ascii="Times New Roman" w:hAnsi="Times New Roman"/>
          <w:bCs/>
        </w:rPr>
        <w:t>ktorý je nový</w:t>
      </w:r>
      <w:commentRangeEnd w:id="319"/>
      <w:r w:rsidR="00452D64" w:rsidRPr="004C5489">
        <w:rPr>
          <w:rStyle w:val="Odkaznakomentr"/>
          <w:rFonts w:ascii="Times New Roman" w:hAnsi="Times New Roman"/>
          <w:sz w:val="22"/>
          <w:lang w:val="x-none"/>
          <w:rPrChange w:id="320" w:author="Autor">
            <w:rPr>
              <w:rStyle w:val="Odkaznakomentr"/>
              <w:rFonts w:ascii="Times New Roman" w:hAnsi="Times New Roman"/>
              <w:lang w:val="x-none"/>
            </w:rPr>
          </w:rPrChange>
        </w:rPr>
        <w:commentReference w:id="319"/>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w:t>
      </w:r>
      <w:r w:rsidRPr="00307126">
        <w:rPr>
          <w:rFonts w:ascii="Times New Roman" w:hAnsi="Times New Roman"/>
          <w:bCs/>
        </w:rPr>
        <w:lastRenderedPageBreak/>
        <w:t xml:space="preserve">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ins w:id="321" w:author="Autor">
        <w:r w:rsidR="00810EDD" w:rsidRPr="00307126">
          <w:rPr>
            <w:rFonts w:ascii="Times New Roman" w:hAnsi="Times New Roman"/>
            <w:lang w:eastAsia="sk-SK"/>
          </w:rPr>
          <w:t xml:space="preserve"> zahrnie</w:t>
        </w:r>
      </w:ins>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 xml:space="preserve">kladnú a zápornú hodnotu vzniknutých kurzových rozdielov. Tento záverečný kumulatívny prehľad vzniknutých kurzových rozdielov je Prijímateľ povinný </w:t>
      </w:r>
      <w:r w:rsidRPr="00307126">
        <w:rPr>
          <w:rFonts w:ascii="Times New Roman" w:hAnsi="Times New Roman"/>
          <w:lang w:eastAsia="sk-SK"/>
        </w:rPr>
        <w:lastRenderedPageBreak/>
        <w:t>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Autor" w:initials="A">
    <w:p w14:paraId="19CCB437" w14:textId="77777777" w:rsidR="001C0B45" w:rsidRPr="00972C9F" w:rsidRDefault="001C0B45">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8" w:author="Autor" w:initials="A">
    <w:p w14:paraId="5D2A609E" w14:textId="77777777" w:rsidR="001C0B45" w:rsidRPr="00833664" w:rsidRDefault="001C0B45">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1C0B45" w:rsidRPr="00833664" w:rsidRDefault="001C0B45">
      <w:pPr>
        <w:pStyle w:val="Textkomentra"/>
        <w:rPr>
          <w:lang w:val="sk-SK"/>
        </w:rPr>
      </w:pPr>
    </w:p>
    <w:p w14:paraId="776FA871" w14:textId="77777777" w:rsidR="001C0B45" w:rsidRPr="008138ED" w:rsidRDefault="001C0B45">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15" w:author="Autor" w:initials="A">
    <w:p w14:paraId="71412907"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4" w:author="Autor" w:initials="A">
    <w:p w14:paraId="119DFD1A" w14:textId="0687679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7" w:author="Autor" w:initials="A">
    <w:p w14:paraId="203E2362" w14:textId="77777777" w:rsidR="00932350" w:rsidRPr="003311ED" w:rsidRDefault="00932350">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6" w:author="Autor" w:initials="A">
    <w:p w14:paraId="75038045" w14:textId="139CD99B" w:rsidR="001C0B45" w:rsidRPr="003311ED" w:rsidRDefault="001C0B45">
      <w:pPr>
        <w:pStyle w:val="Textkomentra"/>
        <w:rPr>
          <w:lang w:val="sk-SK"/>
        </w:rPr>
      </w:pPr>
      <w:r w:rsidRPr="00833664">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8" w:author="Autor" w:initials="A">
    <w:p w14:paraId="225CCF41" w14:textId="77777777" w:rsidR="001C0B45" w:rsidRPr="009A28F0" w:rsidRDefault="001C0B45"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2" w:author="Autor" w:initials="A">
    <w:p w14:paraId="4B5CF474" w14:textId="77777777" w:rsidR="00932350" w:rsidRPr="003311ED" w:rsidRDefault="00932350">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4" w:author="Autor" w:initials="A">
    <w:p w14:paraId="5D87B193" w14:textId="6A63ABD8" w:rsidR="001C0B45" w:rsidRPr="003311ED" w:rsidRDefault="001C0B45">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1" w:author="Autor" w:initials="A">
    <w:p w14:paraId="39D3DCD9"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0" w:author="Autor" w:initials="A">
    <w:p w14:paraId="39B440C0" w14:textId="0354BE1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32" w:author="Autor" w:initials="A">
    <w:p w14:paraId="5324D240" w14:textId="77777777" w:rsidR="001C0B45" w:rsidRDefault="001C0B45" w:rsidP="009809B8">
      <w:pPr>
        <w:pStyle w:val="Textkomentra"/>
      </w:pPr>
      <w:r>
        <w:rPr>
          <w:rStyle w:val="Odkaznakomentr"/>
        </w:rPr>
        <w:annotationRef/>
      </w:r>
      <w:r w:rsidRPr="00372A72">
        <w:t>Vypustí sa, ak projekt zo svojej podstaty nemôže generovať príjem</w:t>
      </w:r>
    </w:p>
  </w:comment>
  <w:comment w:id="38" w:author="Autor" w:initials="A">
    <w:p w14:paraId="06F7AB11"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37" w:author="Autor" w:initials="A">
    <w:p w14:paraId="46A2CC8C" w14:textId="0CC46A6B"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5" w:author="Autor" w:initials="A">
    <w:p w14:paraId="6E8DF4E4" w14:textId="77777777" w:rsidR="001C0B45" w:rsidRDefault="001C0B45"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46" w:author="Autor" w:initials="A">
    <w:p w14:paraId="56F8CD75" w14:textId="77777777" w:rsidR="001C0B45" w:rsidRDefault="001C0B45">
      <w:pPr>
        <w:pStyle w:val="Textkomentra"/>
      </w:pPr>
      <w:r>
        <w:rPr>
          <w:rStyle w:val="Odkaznakomentr"/>
        </w:rPr>
        <w:annotationRef/>
      </w:r>
      <w:r>
        <w:t>Doplní RO</w:t>
      </w:r>
    </w:p>
  </w:comment>
  <w:comment w:id="59" w:author="Autor" w:initials="A">
    <w:p w14:paraId="5D8DA1D5" w14:textId="3C00CEFF" w:rsidR="001C0B45" w:rsidRPr="00BC5687" w:rsidRDefault="001C0B45"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65" w:author="Autor" w:initials="A">
    <w:p w14:paraId="21EEDA72" w14:textId="77777777" w:rsidR="001C0B45" w:rsidRDefault="001C0B45"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64" w:author="Autor" w:initials="A">
    <w:p w14:paraId="1139A1D6" w14:textId="20F1C976" w:rsidR="001C0B45" w:rsidRDefault="001C0B45">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68" w:author="Autor" w:initials="A">
    <w:p w14:paraId="633F1231" w14:textId="77777777" w:rsidR="001C0B45" w:rsidRPr="00C00CAF" w:rsidRDefault="001C0B45"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67" w:author="Autor" w:initials="A">
    <w:p w14:paraId="13908A15"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66" w:author="Autor" w:initials="A">
    <w:p w14:paraId="05A9C649" w14:textId="650C52D6"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2" w:author="Autor" w:initials="A">
    <w:p w14:paraId="5D2881E2" w14:textId="77777777" w:rsidR="001C0B45" w:rsidRDefault="001C0B45">
      <w:pPr>
        <w:pStyle w:val="Textkomentra"/>
      </w:pPr>
      <w:r>
        <w:rPr>
          <w:rStyle w:val="Odkaznakomentr"/>
        </w:rPr>
        <w:annotationRef/>
      </w:r>
      <w:r w:rsidRPr="00576235">
        <w:t>Poskytovateľ je povinný dodržať podmienku v zmysle kapitoly 3.5.10, ods. 2 písm. h) Systému riadenia EŠIF.</w:t>
      </w:r>
    </w:p>
  </w:comment>
  <w:comment w:id="75" w:author="Autor" w:initials="A">
    <w:p w14:paraId="516CF7BB"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74" w:author="Autor" w:initials="A">
    <w:p w14:paraId="760BB11C" w14:textId="66334264"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76" w:author="Autor" w:initials="A">
    <w:p w14:paraId="39968299" w14:textId="77777777" w:rsidR="001C0B45" w:rsidRDefault="001C0B45"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77" w:author="Autor" w:initials="A">
    <w:p w14:paraId="5E1CF222" w14:textId="77777777" w:rsidR="001C0B45" w:rsidRDefault="001C0B45"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1C0B45" w:rsidRPr="0051470D" w:rsidRDefault="001C0B45" w:rsidP="002F22D1">
      <w:pPr>
        <w:pStyle w:val="Textkomentra"/>
        <w:rPr>
          <w:lang w:val="sk-SK"/>
        </w:rPr>
      </w:pPr>
    </w:p>
    <w:p w14:paraId="701F04F9" w14:textId="77777777" w:rsidR="001C0B45" w:rsidRDefault="001C0B45"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1C0B45" w:rsidRDefault="001C0B45"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93" w:author="Autor" w:initials="A">
    <w:p w14:paraId="73BF31C8" w14:textId="77777777" w:rsidR="001C0B45" w:rsidRPr="00696ADB" w:rsidRDefault="001C0B45" w:rsidP="00C72A22">
      <w:pPr>
        <w:pStyle w:val="Textkomentra"/>
        <w:rPr>
          <w:lang w:val="sk-SK"/>
        </w:rPr>
      </w:pPr>
      <w:r>
        <w:rPr>
          <w:rStyle w:val="Odkaznakomentr"/>
        </w:rPr>
        <w:annotationRef/>
      </w:r>
      <w:r>
        <w:rPr>
          <w:lang w:val="sk-SK"/>
        </w:rPr>
        <w:t>RO odstráni, ak sa v projekte zjednodušené vykazovanie výdavkov nevyužíva</w:t>
      </w:r>
    </w:p>
  </w:comment>
  <w:comment w:id="96" w:author="Autor" w:initials="A">
    <w:p w14:paraId="5CE94C98" w14:textId="77777777" w:rsidR="001C0B45" w:rsidRDefault="001C0B45">
      <w:pPr>
        <w:pStyle w:val="Textkomentra"/>
      </w:pPr>
      <w:r>
        <w:rPr>
          <w:rStyle w:val="Odkaznakomentr"/>
        </w:rPr>
        <w:annotationRef/>
      </w:r>
      <w:r>
        <w:t>Všetky chýbajúce údaje doplní RO</w:t>
      </w:r>
    </w:p>
  </w:comment>
  <w:comment w:id="105" w:author="Autor" w:initials="A">
    <w:p w14:paraId="7D2C4526" w14:textId="77777777" w:rsidR="001C0B45" w:rsidRDefault="001C0B45"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106" w:author="Autor" w:initials="A">
    <w:p w14:paraId="2665AC28" w14:textId="77777777" w:rsidR="001C0B45" w:rsidRPr="005F6D2D" w:rsidRDefault="001C0B45"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124" w:author="Autor" w:initials="A">
    <w:p w14:paraId="258A3CFF" w14:textId="77777777" w:rsidR="001C0B45" w:rsidRDefault="001C0B45">
      <w:pPr>
        <w:pStyle w:val="Textkomentra"/>
      </w:pPr>
      <w:r>
        <w:rPr>
          <w:rStyle w:val="Odkaznakomentr"/>
        </w:rPr>
        <w:annotationRef/>
      </w:r>
      <w:r w:rsidRPr="00BD2AA7">
        <w:t>Napríklad kópia pozvánky na posledné školenie spolu s kópiou prezenčnej listiny účastníkov.</w:t>
      </w:r>
      <w:r>
        <w:t xml:space="preserve"> </w:t>
      </w:r>
    </w:p>
  </w:comment>
  <w:comment w:id="126" w:author="Autor" w:initials="A">
    <w:p w14:paraId="4352BA89" w14:textId="77777777" w:rsidR="001C0B45" w:rsidRDefault="001C0B4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157" w:author="Autor" w:initials="A">
    <w:p w14:paraId="0F7D11E2" w14:textId="159331A8" w:rsidR="001C0B45" w:rsidRPr="00335ACA" w:rsidRDefault="001C0B45">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159" w:author="Autor" w:initials="A">
    <w:p w14:paraId="56432141"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158" w:author="Autor" w:initials="A">
    <w:p w14:paraId="57CAE093" w14:textId="24D2D295"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162" w:author="Autor" w:initials="A">
    <w:p w14:paraId="2B5F801C" w14:textId="3F3A7E3F" w:rsidR="001C0B45" w:rsidRPr="00E47083" w:rsidRDefault="001C0B45">
      <w:pPr>
        <w:pStyle w:val="Textkomentra"/>
        <w:rPr>
          <w:lang w:val="sk-SK"/>
        </w:rPr>
      </w:pPr>
      <w:r>
        <w:rPr>
          <w:rStyle w:val="Odkaznakomentr"/>
        </w:rPr>
        <w:annotationRef/>
      </w:r>
      <w:r w:rsidRPr="008C3850">
        <w:rPr>
          <w:lang w:val="sk-SK"/>
        </w:rPr>
        <w:t>Vypustí sa ak nie je relevantné</w:t>
      </w:r>
    </w:p>
  </w:comment>
  <w:comment w:id="179" w:author="Autor" w:initials="A">
    <w:p w14:paraId="1D165A32" w14:textId="77777777" w:rsidR="001C0B45" w:rsidRDefault="001C0B45">
      <w:pPr>
        <w:pStyle w:val="Textkomentra"/>
      </w:pPr>
      <w:r>
        <w:rPr>
          <w:rStyle w:val="Odkaznakomentr"/>
        </w:rPr>
        <w:annotationRef/>
      </w:r>
      <w:r>
        <w:t>Alebo troch rokov, ak sú na skrátenie lehoty splnené podmienky.</w:t>
      </w:r>
    </w:p>
  </w:comment>
  <w:comment w:id="178" w:author="Autor" w:initials="A">
    <w:p w14:paraId="7D8EEE20" w14:textId="77777777" w:rsidR="001C0B45" w:rsidRPr="00685086" w:rsidRDefault="001C0B45">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87" w:author="Autor" w:initials="A">
    <w:p w14:paraId="6F524A24" w14:textId="77777777" w:rsidR="001C0B45" w:rsidRDefault="001C0B45">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,,best practice“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94" w:author="Autor" w:initials="A">
    <w:p w14:paraId="42F3457B" w14:textId="77777777" w:rsidR="001C0B45" w:rsidRPr="000E1967" w:rsidRDefault="001C0B45">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201" w:author="Autor" w:initials="A">
    <w:p w14:paraId="1B8A665B" w14:textId="77777777" w:rsidR="00932350" w:rsidRDefault="00932350">
      <w:pPr>
        <w:pStyle w:val="Textkomentra"/>
        <w:rPr>
          <w:lang w:val="sk-SK"/>
        </w:rPr>
      </w:pPr>
      <w:r>
        <w:rPr>
          <w:rStyle w:val="Odkaznakomentr"/>
        </w:rPr>
        <w:annotationRef/>
      </w:r>
      <w:r>
        <w:rPr>
          <w:lang w:val="sk-SK"/>
        </w:rPr>
        <w:t xml:space="preserve">Na zváženie: </w:t>
      </w:r>
    </w:p>
    <w:p w14:paraId="278581D6" w14:textId="77777777" w:rsidR="00932350" w:rsidRPr="00E4184A" w:rsidRDefault="00932350" w:rsidP="00EA3175">
      <w:pPr>
        <w:pStyle w:val="Textkomentra"/>
        <w:rPr>
          <w:lang w:val="sk-SK"/>
        </w:rPr>
      </w:pPr>
      <w:r>
        <w:rPr>
          <w:lang w:val="sk-SK"/>
        </w:rPr>
        <w:t xml:space="preserve">RO môže uviesť aj iný dátum, ktorý bude považovať za schválenie zákazky, nakoľko bod 4.3 OPET a bod 15.1.2 druhej časti OPET považujú </w:t>
      </w:r>
      <w:r>
        <w:rPr>
          <w:sz w:val="22"/>
          <w:szCs w:val="22"/>
          <w:lang w:val="sk-SK"/>
        </w:rPr>
        <w:t>s</w:t>
      </w:r>
      <w:r>
        <w:rPr>
          <w:sz w:val="22"/>
          <w:szCs w:val="22"/>
        </w:rPr>
        <w:t xml:space="preserve">chválenie Zákazky v rámci </w:t>
      </w:r>
      <w:r w:rsidRPr="00E4184A">
        <w:rPr>
          <w:rStyle w:val="Odkaznakomentr"/>
          <w:rFonts w:ascii="Calibri" w:hAnsi="Calibri"/>
        </w:rPr>
        <w:annotationRef/>
      </w:r>
      <w:r>
        <w:rPr>
          <w:sz w:val="22"/>
          <w:szCs w:val="22"/>
        </w:rPr>
        <w:t xml:space="preserve">kontroly príslušným kontrolným orgánom </w:t>
      </w:r>
      <w:r>
        <w:rPr>
          <w:sz w:val="22"/>
          <w:szCs w:val="22"/>
          <w:lang w:val="sk-SK"/>
        </w:rPr>
        <w:t xml:space="preserve">za </w:t>
      </w:r>
      <w:r w:rsidRPr="003F6434">
        <w:rPr>
          <w:sz w:val="22"/>
          <w:szCs w:val="22"/>
        </w:rPr>
        <w:t xml:space="preserve"> </w:t>
      </w:r>
      <w:r w:rsidRPr="0094429C">
        <w:rPr>
          <w:sz w:val="22"/>
          <w:szCs w:val="22"/>
          <w:u w:val="single"/>
        </w:rPr>
        <w:t xml:space="preserve">podmienku </w:t>
      </w:r>
      <w:r w:rsidRPr="00FA5CDB">
        <w:rPr>
          <w:sz w:val="22"/>
          <w:szCs w:val="22"/>
        </w:rPr>
        <w:t>nadobudnutia</w:t>
      </w:r>
      <w:r w:rsidRPr="00207344">
        <w:rPr>
          <w:sz w:val="22"/>
          <w:szCs w:val="22"/>
        </w:rPr>
        <w:t xml:space="preserve"> ú</w:t>
      </w:r>
      <w:r w:rsidRPr="003F6434">
        <w:rPr>
          <w:sz w:val="22"/>
          <w:szCs w:val="22"/>
        </w:rPr>
        <w:t>činn</w:t>
      </w:r>
      <w:r>
        <w:rPr>
          <w:sz w:val="22"/>
          <w:szCs w:val="22"/>
        </w:rPr>
        <w:t>osti Zmluvy</w:t>
      </w:r>
      <w:r>
        <w:rPr>
          <w:lang w:val="sk-SK"/>
        </w:rPr>
        <w:t>, t.j. OPET nedefinuje, čo sa považuje za schválenie . Na druhej strane nemožno za účinnosť zmluvy označiť taký moment, ktorý sa odvíja od prejavu vôle Prijímateľa (napr. od momentu, kedy Prijímateľ doruči oznámenie o účinnosti Dodávateľovi)</w:t>
      </w:r>
    </w:p>
    <w:p w14:paraId="47D2A660" w14:textId="77777777" w:rsidR="00932350" w:rsidRPr="00EA3175" w:rsidRDefault="00932350">
      <w:pPr>
        <w:pStyle w:val="Textkomentra"/>
        <w:rPr>
          <w:lang w:val="sk-SK"/>
        </w:rPr>
      </w:pPr>
    </w:p>
  </w:comment>
  <w:comment w:id="210" w:author="Autor" w:initials="A">
    <w:p w14:paraId="247E7622" w14:textId="69EDFE02" w:rsidR="00E322C4" w:rsidRDefault="00E322C4">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215" w:author="Autor" w:initials="A">
    <w:p w14:paraId="19115B95" w14:textId="77777777" w:rsidR="001C0B45" w:rsidRPr="000E2BE6" w:rsidRDefault="001C0B45"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224" w:author="Autor" w:initials="A">
    <w:p w14:paraId="5BD797D3" w14:textId="77777777" w:rsidR="001C0B45" w:rsidRPr="00BF3F38" w:rsidRDefault="001C0B45">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225" w:author="Autor" w:initials="A">
    <w:p w14:paraId="78E86446" w14:textId="77777777" w:rsidR="001C0B45" w:rsidRPr="00D73FAF" w:rsidRDefault="001C0B45">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/ie</w:t>
      </w:r>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226" w:author="Autor" w:initials="A">
    <w:p w14:paraId="065BBD7B" w14:textId="77777777" w:rsidR="001C0B45" w:rsidRPr="00F8306F" w:rsidRDefault="001C0B45"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227" w:author="Autor" w:initials="A">
    <w:p w14:paraId="0880C877" w14:textId="77777777" w:rsidR="001C0B45" w:rsidRDefault="001C0B45">
      <w:pPr>
        <w:pStyle w:val="Textkomentra"/>
      </w:pPr>
      <w:r>
        <w:rPr>
          <w:rStyle w:val="Odkaznakomentr"/>
        </w:rPr>
        <w:annotationRef/>
      </w:r>
      <w:r>
        <w:rPr>
          <w:lang w:val="sk-SK"/>
        </w:rPr>
        <w:t>Relevantné pre projekty ESF</w:t>
      </w:r>
    </w:p>
  </w:comment>
  <w:comment w:id="228" w:author="Autor" w:initials="A">
    <w:p w14:paraId="4F973A39" w14:textId="77777777" w:rsidR="001C0B45" w:rsidRPr="00DA6CAD" w:rsidRDefault="001C0B45"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229" w:author="Autor" w:initials="A">
    <w:p w14:paraId="77A17100" w14:textId="77777777" w:rsidR="001C0B45" w:rsidRPr="00161823" w:rsidRDefault="001C0B45"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233" w:author="Autor" w:initials="A">
    <w:p w14:paraId="33F99FC8" w14:textId="77777777" w:rsidR="00932350" w:rsidRPr="003311ED" w:rsidRDefault="00932350">
      <w:pPr>
        <w:pStyle w:val="Textkomentra"/>
        <w:rPr>
          <w:lang w:val="sk-SK"/>
        </w:rPr>
      </w:pPr>
      <w:r>
        <w:rPr>
          <w:rStyle w:val="Odkaznakomentr"/>
        </w:rPr>
        <w:annotationRef/>
      </w:r>
      <w:r>
        <w:t>ponechá sa v prípade projektov verejného sektora a v prípade projektov štátnej pomoci</w:t>
      </w:r>
      <w:r>
        <w:rPr>
          <w:lang w:val="sk-SK"/>
        </w:rPr>
        <w:t>/pomoci de minimis</w:t>
      </w:r>
      <w:r>
        <w:t>, pri ktorých nie je určená intenzita pomoci (napr. sociálne služby, miestna infraštruktúra, služby všeobecného hospodárskeho záujmu (SGEI), pri ktorých sa má zabezpečiť primeraná náhrada)</w:t>
      </w:r>
    </w:p>
  </w:comment>
  <w:comment w:id="232" w:author="Autor" w:initials="A">
    <w:p w14:paraId="0778F41B" w14:textId="46E56BC1" w:rsidR="001C0B45" w:rsidRPr="003311ED" w:rsidRDefault="001C0B45">
      <w:pPr>
        <w:pStyle w:val="Textkomentra"/>
        <w:rPr>
          <w:lang w:val="sk-SK"/>
        </w:rPr>
      </w:pPr>
      <w:r>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234" w:author="Autor" w:initials="A">
    <w:p w14:paraId="463960E3" w14:textId="77777777" w:rsidR="001C0B45" w:rsidRDefault="001C0B45"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235" w:author="Autor" w:initials="A">
    <w:p w14:paraId="2246BD55" w14:textId="77777777" w:rsidR="001C0B45" w:rsidRDefault="001C0B45">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37" w:author="Autor" w:initials="A">
    <w:p w14:paraId="0EDA29B1" w14:textId="77777777" w:rsidR="001C0B45" w:rsidRDefault="001C0B4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238" w:author="Autor" w:initials="A">
    <w:p w14:paraId="627E2D89" w14:textId="77777777" w:rsidR="001C0B45" w:rsidRDefault="001C0B4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241" w:author="Autor" w:initials="A">
    <w:p w14:paraId="67FC44C6" w14:textId="6DECCF32" w:rsidR="001C0B45" w:rsidRDefault="001C0B45">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47" w:author="Autor" w:initials="A">
    <w:p w14:paraId="4CBB43F2" w14:textId="57901BC9" w:rsidR="001C0B45" w:rsidRPr="00332024" w:rsidRDefault="001C0B45">
      <w:pPr>
        <w:pStyle w:val="Textkomentra"/>
        <w:rPr>
          <w:lang w:val="sk-SK"/>
        </w:rPr>
      </w:pPr>
      <w:r>
        <w:rPr>
          <w:rStyle w:val="Odkaznakomentr"/>
        </w:rPr>
        <w:annotationRef/>
      </w:r>
      <w:r>
        <w:rPr>
          <w:lang w:val="sk-SK"/>
        </w:rPr>
        <w:t>viď komentár  čl. 6.8 zmluvy</w:t>
      </w:r>
    </w:p>
  </w:comment>
  <w:comment w:id="251" w:author="Autor" w:initials="A">
    <w:p w14:paraId="4E86DD36" w14:textId="2CBCC773" w:rsidR="001C0B45" w:rsidRPr="00332024" w:rsidRDefault="001C0B45">
      <w:pPr>
        <w:pStyle w:val="Textkomentra"/>
        <w:rPr>
          <w:lang w:val="sk-SK"/>
        </w:rPr>
      </w:pPr>
      <w:r>
        <w:rPr>
          <w:rStyle w:val="Odkaznakomentr"/>
        </w:rPr>
        <w:annotationRef/>
      </w:r>
      <w:r>
        <w:rPr>
          <w:lang w:val="sk-SK"/>
        </w:rPr>
        <w:t>aj tu</w:t>
      </w:r>
    </w:p>
  </w:comment>
  <w:comment w:id="260" w:author="Autor" w:initials="A">
    <w:p w14:paraId="1DA5D07D" w14:textId="77777777" w:rsidR="001C0B45" w:rsidRDefault="001C0B45">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263" w:author="Autor" w:initials="A">
    <w:p w14:paraId="7D3C1E94" w14:textId="77777777" w:rsidR="001C0B45" w:rsidRDefault="001C0B45">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268" w:author="Autor" w:initials="A">
    <w:p w14:paraId="066E0570" w14:textId="77777777" w:rsidR="001C0B45" w:rsidRDefault="001C0B45" w:rsidP="00A91910">
      <w:pPr>
        <w:pStyle w:val="Textkomentra"/>
      </w:pPr>
      <w:r>
        <w:rPr>
          <w:rStyle w:val="Odkaznakomentr"/>
        </w:rPr>
        <w:annotationRef/>
      </w:r>
    </w:p>
    <w:p w14:paraId="45D33BEE" w14:textId="77777777" w:rsidR="001C0B45" w:rsidRDefault="001C0B45" w:rsidP="00A91910">
      <w:pPr>
        <w:pStyle w:val="Textkomentra"/>
      </w:pPr>
      <w:r>
        <w:t xml:space="preserve">Previazanosť na čl. 6.6 zmluvy. </w:t>
      </w:r>
    </w:p>
    <w:p w14:paraId="53AEF3AC" w14:textId="77777777" w:rsidR="001C0B45" w:rsidRDefault="001C0B45" w:rsidP="00A91910">
      <w:pPr>
        <w:pStyle w:val="Textkomentra"/>
      </w:pPr>
    </w:p>
    <w:p w14:paraId="79C701FF" w14:textId="77777777" w:rsidR="001C0B45" w:rsidRPr="00424388" w:rsidRDefault="001C0B45"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1C0B45" w:rsidRDefault="001C0B45" w:rsidP="00A91910">
      <w:pPr>
        <w:pStyle w:val="Textkomentra"/>
      </w:pPr>
    </w:p>
    <w:p w14:paraId="5BA0B544" w14:textId="77777777" w:rsidR="001C0B45" w:rsidRDefault="001C0B45"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1C0B45" w:rsidRDefault="001C0B45" w:rsidP="00A91910">
      <w:pPr>
        <w:pStyle w:val="Textkomentra"/>
        <w:ind w:left="360"/>
      </w:pPr>
      <w:r>
        <w:t xml:space="preserve"> </w:t>
      </w:r>
    </w:p>
    <w:p w14:paraId="02E1E19B" w14:textId="77777777" w:rsidR="001C0B45" w:rsidRDefault="001C0B4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1C0B45" w:rsidRDefault="001C0B45" w:rsidP="00A91910">
      <w:pPr>
        <w:pStyle w:val="Textkomentra"/>
      </w:pPr>
    </w:p>
    <w:p w14:paraId="346EF514" w14:textId="77777777" w:rsidR="001C0B45" w:rsidRDefault="001C0B4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295" w:author="Autor" w:initials="A">
    <w:p w14:paraId="3AC811D9" w14:textId="77777777" w:rsidR="00932350" w:rsidRPr="001A6D0E" w:rsidRDefault="00932350">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nahradí výrazom „Neuplatňuje sa.“ alebo iným vhodným výrazom podľa rozhodnutia RO.</w:t>
      </w:r>
    </w:p>
  </w:comment>
  <w:comment w:id="294" w:author="Autor" w:initials="A">
    <w:p w14:paraId="1FBCD9A8" w14:textId="3C440469" w:rsidR="001C0B45" w:rsidRPr="001A6D0E" w:rsidRDefault="001C0B45">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301" w:author="Autor" w:initials="A">
    <w:p w14:paraId="2AF6D042" w14:textId="77777777" w:rsidR="001C0B45" w:rsidRPr="005E2851" w:rsidRDefault="001C0B45">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04" w:author="Autor" w:initials="A">
    <w:p w14:paraId="59A03FBA" w14:textId="77777777" w:rsidR="001C0B45" w:rsidRDefault="001C0B45">
      <w:pPr>
        <w:pStyle w:val="Textkomentra"/>
      </w:pPr>
      <w:r>
        <w:rPr>
          <w:rStyle w:val="Odkaznakomentr"/>
        </w:rPr>
        <w:annotationRef/>
      </w:r>
      <w:r w:rsidRPr="00AA2FB0">
        <w:t>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V takom prípade sa celý text písm. a) nahradí výrazom „Neuplatňuje sa.“ alebo iným vhodným výrazom podľa rozhodnutia RO.</w:t>
      </w:r>
    </w:p>
  </w:comment>
  <w:comment w:id="307" w:author="Autor" w:initials="A">
    <w:p w14:paraId="73B9B4E8" w14:textId="77777777" w:rsidR="001C0B45" w:rsidRPr="003311ED" w:rsidRDefault="001C0B45">
      <w:pPr>
        <w:pStyle w:val="Textkomentra"/>
        <w:rPr>
          <w:lang w:val="sk-SK"/>
        </w:rPr>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309" w:author="Autor" w:initials="A">
    <w:p w14:paraId="365E2F87" w14:textId="77777777" w:rsidR="001C0B45" w:rsidRPr="00AA2FB0" w:rsidRDefault="001C0B45">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11" w:author="Autor" w:initials="A">
    <w:p w14:paraId="565222A3" w14:textId="77777777" w:rsidR="001C0B45" w:rsidRDefault="001C0B45">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rijímateľa,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13" w:author="Autor" w:initials="A">
    <w:p w14:paraId="2807A3D4" w14:textId="77777777" w:rsidR="001C0B45" w:rsidRDefault="001C0B45">
      <w:pPr>
        <w:pStyle w:val="Textkomentra"/>
      </w:pPr>
      <w:r>
        <w:rPr>
          <w:rStyle w:val="Odkaznakomentr"/>
        </w:rPr>
        <w:annotationRef/>
      </w:r>
      <w:r>
        <w:t xml:space="preserve">Upraví sa podľa toho, či ide o PGP projekt alebo nie (písm. c) bude zamenené za písm. b). </w:t>
      </w:r>
    </w:p>
  </w:comment>
  <w:comment w:id="315" w:author="Autor" w:initials="A">
    <w:p w14:paraId="4824C2F9" w14:textId="77777777" w:rsidR="001C0B45" w:rsidRPr="00AA2FB0" w:rsidRDefault="001C0B45">
      <w:pPr>
        <w:pStyle w:val="Textkomentra"/>
        <w:rPr>
          <w:lang w:val="sk-SK"/>
        </w:rPr>
      </w:pPr>
      <w:r>
        <w:rPr>
          <w:rStyle w:val="Odkaznakomentr"/>
        </w:rPr>
        <w:annotationRef/>
      </w:r>
      <w:r w:rsidRPr="00127E9E">
        <w:rPr>
          <w:lang w:val="sk-SK"/>
        </w:rPr>
        <w:t>Zosúladenie s písm a) pre časovú oprávnenosť IZM</w:t>
      </w:r>
    </w:p>
  </w:comment>
  <w:comment w:id="316" w:author="Autor" w:initials="A">
    <w:p w14:paraId="4558A4D2" w14:textId="77777777" w:rsidR="001C0B45" w:rsidRPr="000836FA" w:rsidRDefault="001C0B45">
      <w:pPr>
        <w:pStyle w:val="Textkomentra"/>
        <w:rPr>
          <w:lang w:val="sk-SK"/>
        </w:rPr>
      </w:pPr>
      <w:r>
        <w:rPr>
          <w:rStyle w:val="Odkaznakomentr"/>
        </w:rPr>
        <w:annotationRef/>
      </w:r>
      <w:r w:rsidRPr="00127E9E">
        <w:rPr>
          <w:lang w:val="sk-SK"/>
        </w:rPr>
        <w:t>Upozorňuje sa na prepojenie s článkom 5 ods. 5.1 zmluvy</w:t>
      </w:r>
    </w:p>
  </w:comment>
  <w:comment w:id="318" w:author="Autor" w:initials="A">
    <w:p w14:paraId="6B48DA0E" w14:textId="611F4CAD" w:rsidR="001C0B45" w:rsidRPr="001E4203" w:rsidRDefault="001C0B45" w:rsidP="00C72A22">
      <w:pPr>
        <w:pStyle w:val="Textkomentra"/>
        <w:rPr>
          <w:lang w:val="sk-SK"/>
        </w:rPr>
      </w:pPr>
      <w:r>
        <w:rPr>
          <w:rStyle w:val="Odkaznakomentr"/>
        </w:rPr>
        <w:annotationRef/>
      </w:r>
      <w:r>
        <w:rPr>
          <w:lang w:val="sk-SK"/>
        </w:rPr>
        <w:t>Odstráni sa pre projekty, v ktorých sa zjednodušené vykazovanie výdavkov neaplikuje.</w:t>
      </w:r>
    </w:p>
  </w:comment>
  <w:comment w:id="319" w:author="Autor" w:initials="A">
    <w:p w14:paraId="74B7E85F" w14:textId="77777777" w:rsidR="001C0B45" w:rsidRPr="0051470D" w:rsidRDefault="001C0B45">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25CCF41" w15:done="0"/>
  <w15:commentEx w15:paraId="4B5CF474" w15:done="0"/>
  <w15:commentEx w15:paraId="5D87B193" w15:done="0"/>
  <w15:commentEx w15:paraId="39D3DCD9" w15:done="0"/>
  <w15:commentEx w15:paraId="39B440C0" w15:done="0"/>
  <w15:commentEx w15:paraId="5324D24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7D2A660" w15:done="0"/>
  <w15:commentEx w15:paraId="247E7622" w15:done="0"/>
  <w15:commentEx w15:paraId="19115B95"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2246BD55" w15:done="0"/>
  <w15:commentEx w15:paraId="0EDA29B1" w15:done="0"/>
  <w15:commentEx w15:paraId="627E2D89" w15:done="0"/>
  <w15:commentEx w15:paraId="67FC44C6" w15:done="0"/>
  <w15:commentEx w15:paraId="4CBB43F2" w15:done="0"/>
  <w15:commentEx w15:paraId="4E86DD36" w15:done="0"/>
  <w15:commentEx w15:paraId="1DA5D07D" w15:done="0"/>
  <w15:commentEx w15:paraId="7D3C1E94" w15:done="0"/>
  <w15:commentEx w15:paraId="346EF514" w15:done="0"/>
  <w15:commentEx w15:paraId="3AC811D9" w15:done="0"/>
  <w15:commentEx w15:paraId="1FBCD9A8"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6B48DA0E" w15:done="0"/>
  <w15:commentEx w15:paraId="74B7E85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5C8792" w14:textId="77777777" w:rsidR="00C0481D" w:rsidRDefault="00C0481D" w:rsidP="00107570">
      <w:pPr>
        <w:spacing w:after="0" w:line="240" w:lineRule="auto"/>
      </w:pPr>
      <w:r>
        <w:separator/>
      </w:r>
    </w:p>
  </w:endnote>
  <w:endnote w:type="continuationSeparator" w:id="0">
    <w:p w14:paraId="586EB4CB" w14:textId="77777777" w:rsidR="00C0481D" w:rsidRDefault="00C0481D" w:rsidP="00107570">
      <w:pPr>
        <w:spacing w:after="0" w:line="240" w:lineRule="auto"/>
      </w:pPr>
      <w:r>
        <w:continuationSeparator/>
      </w:r>
    </w:p>
  </w:endnote>
  <w:endnote w:type="continuationNotice" w:id="1">
    <w:p w14:paraId="5B58F7A1" w14:textId="77777777" w:rsidR="00C0481D" w:rsidRDefault="00C048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6CD8D" w14:textId="77777777" w:rsidR="001C0B45" w:rsidRDefault="001C0B4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0ABD5" w14:textId="77777777" w:rsidR="001C0B45" w:rsidRPr="004405B8" w:rsidRDefault="001C0B45" w:rsidP="003834BD">
    <w:pPr>
      <w:pStyle w:val="Pta"/>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F2204" w14:textId="77777777" w:rsidR="001C0B45" w:rsidRDefault="001C0B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40EF6" w14:textId="77777777" w:rsidR="00C0481D" w:rsidRDefault="00C0481D" w:rsidP="00107570">
      <w:pPr>
        <w:spacing w:after="0" w:line="240" w:lineRule="auto"/>
      </w:pPr>
      <w:r>
        <w:separator/>
      </w:r>
    </w:p>
  </w:footnote>
  <w:footnote w:type="continuationSeparator" w:id="0">
    <w:p w14:paraId="1AA4D22C" w14:textId="77777777" w:rsidR="00C0481D" w:rsidRDefault="00C0481D" w:rsidP="00107570">
      <w:pPr>
        <w:spacing w:after="0" w:line="240" w:lineRule="auto"/>
      </w:pPr>
      <w:r>
        <w:continuationSeparator/>
      </w:r>
    </w:p>
  </w:footnote>
  <w:footnote w:type="continuationNotice" w:id="1">
    <w:p w14:paraId="19678281" w14:textId="77777777" w:rsidR="00C0481D" w:rsidRDefault="00C0481D">
      <w:pPr>
        <w:spacing w:after="0" w:line="240" w:lineRule="auto"/>
      </w:pPr>
    </w:p>
  </w:footnote>
  <w:footnote w:id="2">
    <w:p w14:paraId="3D556CC4" w14:textId="77777777" w:rsidR="001C0B45" w:rsidRDefault="001C0B45"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0527" w14:textId="77777777" w:rsidR="001C0B45" w:rsidRDefault="001C0B4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C3AFA" w14:textId="77777777" w:rsidR="001C0B45" w:rsidRDefault="001C0B45">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61A30" w14:textId="77777777" w:rsidR="001C0B45" w:rsidRDefault="001C0B4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3"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4"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8"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1"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1"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3"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5"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1"/>
  </w:num>
  <w:num w:numId="2">
    <w:abstractNumId w:val="22"/>
  </w:num>
  <w:num w:numId="3">
    <w:abstractNumId w:val="7"/>
  </w:num>
  <w:num w:numId="4">
    <w:abstractNumId w:val="43"/>
  </w:num>
  <w:num w:numId="5">
    <w:abstractNumId w:val="1"/>
  </w:num>
  <w:num w:numId="6">
    <w:abstractNumId w:val="33"/>
  </w:num>
  <w:num w:numId="7">
    <w:abstractNumId w:val="37"/>
  </w:num>
  <w:num w:numId="8">
    <w:abstractNumId w:val="47"/>
  </w:num>
  <w:num w:numId="9">
    <w:abstractNumId w:val="10"/>
  </w:num>
  <w:num w:numId="10">
    <w:abstractNumId w:val="29"/>
  </w:num>
  <w:num w:numId="11">
    <w:abstractNumId w:val="2"/>
  </w:num>
  <w:num w:numId="12">
    <w:abstractNumId w:val="19"/>
  </w:num>
  <w:num w:numId="13">
    <w:abstractNumId w:val="26"/>
  </w:num>
  <w:num w:numId="14">
    <w:abstractNumId w:val="15"/>
  </w:num>
  <w:num w:numId="15">
    <w:abstractNumId w:val="25"/>
  </w:num>
  <w:num w:numId="16">
    <w:abstractNumId w:val="12"/>
  </w:num>
  <w:num w:numId="17">
    <w:abstractNumId w:val="16"/>
  </w:num>
  <w:num w:numId="18">
    <w:abstractNumId w:val="11"/>
  </w:num>
  <w:num w:numId="19">
    <w:abstractNumId w:val="45"/>
  </w:num>
  <w:num w:numId="20">
    <w:abstractNumId w:val="42"/>
  </w:num>
  <w:num w:numId="21">
    <w:abstractNumId w:val="2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7"/>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3"/>
  </w:num>
  <w:num w:numId="28">
    <w:abstractNumId w:val="8"/>
  </w:num>
  <w:num w:numId="29">
    <w:abstractNumId w:val="23"/>
  </w:num>
  <w:num w:numId="30">
    <w:abstractNumId w:val="46"/>
  </w:num>
  <w:num w:numId="31">
    <w:abstractNumId w:val="28"/>
  </w:num>
  <w:num w:numId="32">
    <w:abstractNumId w:val="40"/>
  </w:num>
  <w:num w:numId="33">
    <w:abstractNumId w:val="39"/>
  </w:num>
  <w:num w:numId="34">
    <w:abstractNumId w:val="35"/>
  </w:num>
  <w:num w:numId="35">
    <w:abstractNumId w:val="31"/>
  </w:num>
  <w:num w:numId="36">
    <w:abstractNumId w:val="36"/>
  </w:num>
  <w:num w:numId="37">
    <w:abstractNumId w:val="18"/>
  </w:num>
  <w:num w:numId="38">
    <w:abstractNumId w:val="17"/>
  </w:num>
  <w:num w:numId="39">
    <w:abstractNumId w:val="5"/>
  </w:num>
  <w:num w:numId="40">
    <w:abstractNumId w:val="41"/>
  </w:num>
  <w:num w:numId="41">
    <w:abstractNumId w:val="48"/>
  </w:num>
  <w:num w:numId="42">
    <w:abstractNumId w:val="38"/>
  </w:num>
  <w:num w:numId="43">
    <w:abstractNumId w:val="34"/>
  </w:num>
  <w:num w:numId="44">
    <w:abstractNumId w:val="44"/>
  </w:num>
  <w:num w:numId="45">
    <w:abstractNumId w:val="24"/>
  </w:num>
  <w:num w:numId="46">
    <w:abstractNumId w:val="4"/>
  </w:num>
  <w:num w:numId="47">
    <w:abstractNumId w:val="13"/>
  </w:num>
  <w:num w:numId="48">
    <w:abstractNumId w:val="6"/>
  </w:num>
  <w:num w:numId="49">
    <w:abstractNumId w:val="14"/>
  </w:num>
  <w:num w:numId="50">
    <w:abstractNumId w:val="0"/>
  </w:num>
  <w:num w:numId="51">
    <w:abstractNumId w:val="20"/>
  </w:num>
  <w:num w:numId="52">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30F01"/>
    <w:rsid w:val="00030F14"/>
    <w:rsid w:val="0003242F"/>
    <w:rsid w:val="0003353F"/>
    <w:rsid w:val="00036C55"/>
    <w:rsid w:val="00040A31"/>
    <w:rsid w:val="00040BB7"/>
    <w:rsid w:val="00043C56"/>
    <w:rsid w:val="00046348"/>
    <w:rsid w:val="000465E7"/>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22D8"/>
    <w:rsid w:val="00092E61"/>
    <w:rsid w:val="00093490"/>
    <w:rsid w:val="00093527"/>
    <w:rsid w:val="00094A5D"/>
    <w:rsid w:val="00096FD8"/>
    <w:rsid w:val="000970EB"/>
    <w:rsid w:val="00097AAB"/>
    <w:rsid w:val="000A1DAC"/>
    <w:rsid w:val="000A5604"/>
    <w:rsid w:val="000A5C51"/>
    <w:rsid w:val="000A5D55"/>
    <w:rsid w:val="000B128B"/>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E9E"/>
    <w:rsid w:val="00131CED"/>
    <w:rsid w:val="0013690C"/>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5A42"/>
    <w:rsid w:val="002D7BF6"/>
    <w:rsid w:val="002E0CDD"/>
    <w:rsid w:val="002E39CD"/>
    <w:rsid w:val="002E3AF9"/>
    <w:rsid w:val="002E3E83"/>
    <w:rsid w:val="002E609C"/>
    <w:rsid w:val="002E7783"/>
    <w:rsid w:val="002E7D2F"/>
    <w:rsid w:val="002F18AE"/>
    <w:rsid w:val="002F22D1"/>
    <w:rsid w:val="002F2F65"/>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63F"/>
    <w:rsid w:val="003809CF"/>
    <w:rsid w:val="003818D4"/>
    <w:rsid w:val="00383398"/>
    <w:rsid w:val="003834BD"/>
    <w:rsid w:val="00383E38"/>
    <w:rsid w:val="00384C6D"/>
    <w:rsid w:val="00384C7C"/>
    <w:rsid w:val="00393226"/>
    <w:rsid w:val="00393B91"/>
    <w:rsid w:val="00396201"/>
    <w:rsid w:val="003A268C"/>
    <w:rsid w:val="003A58E3"/>
    <w:rsid w:val="003A5C86"/>
    <w:rsid w:val="003B256A"/>
    <w:rsid w:val="003B3F46"/>
    <w:rsid w:val="003B4088"/>
    <w:rsid w:val="003B557F"/>
    <w:rsid w:val="003B5B37"/>
    <w:rsid w:val="003C0265"/>
    <w:rsid w:val="003C0F18"/>
    <w:rsid w:val="003C6060"/>
    <w:rsid w:val="003C6154"/>
    <w:rsid w:val="003C688F"/>
    <w:rsid w:val="003D3D57"/>
    <w:rsid w:val="003D3F0F"/>
    <w:rsid w:val="003D3FE7"/>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4983"/>
    <w:rsid w:val="00466C21"/>
    <w:rsid w:val="00466C3D"/>
    <w:rsid w:val="00467079"/>
    <w:rsid w:val="004671CC"/>
    <w:rsid w:val="00467BB4"/>
    <w:rsid w:val="0047664D"/>
    <w:rsid w:val="00477624"/>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65B0"/>
    <w:rsid w:val="005001FB"/>
    <w:rsid w:val="0050148F"/>
    <w:rsid w:val="00501FDC"/>
    <w:rsid w:val="00502F06"/>
    <w:rsid w:val="005033E6"/>
    <w:rsid w:val="0050352D"/>
    <w:rsid w:val="00503CE3"/>
    <w:rsid w:val="005043E9"/>
    <w:rsid w:val="00512D79"/>
    <w:rsid w:val="0051470D"/>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619CB"/>
    <w:rsid w:val="00564D85"/>
    <w:rsid w:val="00565BB8"/>
    <w:rsid w:val="00566EAB"/>
    <w:rsid w:val="00570122"/>
    <w:rsid w:val="00570628"/>
    <w:rsid w:val="0057088A"/>
    <w:rsid w:val="005722D1"/>
    <w:rsid w:val="00573B3F"/>
    <w:rsid w:val="00573E2A"/>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531"/>
    <w:rsid w:val="005D1E6A"/>
    <w:rsid w:val="005D28F5"/>
    <w:rsid w:val="005D2904"/>
    <w:rsid w:val="005D5A73"/>
    <w:rsid w:val="005E04B5"/>
    <w:rsid w:val="005E1FCE"/>
    <w:rsid w:val="005E2851"/>
    <w:rsid w:val="005E2DCB"/>
    <w:rsid w:val="005E308A"/>
    <w:rsid w:val="005E3104"/>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46AA"/>
    <w:rsid w:val="00624A97"/>
    <w:rsid w:val="00624C06"/>
    <w:rsid w:val="00624EA4"/>
    <w:rsid w:val="00630D08"/>
    <w:rsid w:val="00632BF1"/>
    <w:rsid w:val="00633995"/>
    <w:rsid w:val="00634B00"/>
    <w:rsid w:val="0064034E"/>
    <w:rsid w:val="00643AC9"/>
    <w:rsid w:val="00643B37"/>
    <w:rsid w:val="00644D4C"/>
    <w:rsid w:val="00645053"/>
    <w:rsid w:val="00645B23"/>
    <w:rsid w:val="00647610"/>
    <w:rsid w:val="00652531"/>
    <w:rsid w:val="00654513"/>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7EE"/>
    <w:rsid w:val="006F76CD"/>
    <w:rsid w:val="00700267"/>
    <w:rsid w:val="0070145E"/>
    <w:rsid w:val="0070358E"/>
    <w:rsid w:val="0070468F"/>
    <w:rsid w:val="00704E7B"/>
    <w:rsid w:val="007052C6"/>
    <w:rsid w:val="0070635C"/>
    <w:rsid w:val="007115F7"/>
    <w:rsid w:val="00712461"/>
    <w:rsid w:val="00713AC2"/>
    <w:rsid w:val="0071640E"/>
    <w:rsid w:val="00720939"/>
    <w:rsid w:val="0072307F"/>
    <w:rsid w:val="00725BA0"/>
    <w:rsid w:val="00726F47"/>
    <w:rsid w:val="007275F1"/>
    <w:rsid w:val="00731EA0"/>
    <w:rsid w:val="00731ED7"/>
    <w:rsid w:val="007327BC"/>
    <w:rsid w:val="00734535"/>
    <w:rsid w:val="00735595"/>
    <w:rsid w:val="007364A2"/>
    <w:rsid w:val="007377E7"/>
    <w:rsid w:val="007408B9"/>
    <w:rsid w:val="00742290"/>
    <w:rsid w:val="00744208"/>
    <w:rsid w:val="007444FC"/>
    <w:rsid w:val="00744B99"/>
    <w:rsid w:val="0074609E"/>
    <w:rsid w:val="00747307"/>
    <w:rsid w:val="00751364"/>
    <w:rsid w:val="0075476E"/>
    <w:rsid w:val="00760145"/>
    <w:rsid w:val="00763062"/>
    <w:rsid w:val="00764BD1"/>
    <w:rsid w:val="00767928"/>
    <w:rsid w:val="00776169"/>
    <w:rsid w:val="007764B1"/>
    <w:rsid w:val="007764B3"/>
    <w:rsid w:val="007775AD"/>
    <w:rsid w:val="007800FB"/>
    <w:rsid w:val="0078059A"/>
    <w:rsid w:val="00782BBB"/>
    <w:rsid w:val="00783517"/>
    <w:rsid w:val="0078365C"/>
    <w:rsid w:val="0078435B"/>
    <w:rsid w:val="007914B1"/>
    <w:rsid w:val="007915FA"/>
    <w:rsid w:val="00791659"/>
    <w:rsid w:val="00791BD0"/>
    <w:rsid w:val="007921F8"/>
    <w:rsid w:val="0079357C"/>
    <w:rsid w:val="00794BFA"/>
    <w:rsid w:val="00795CF6"/>
    <w:rsid w:val="007A1588"/>
    <w:rsid w:val="007A2554"/>
    <w:rsid w:val="007A6408"/>
    <w:rsid w:val="007A6C01"/>
    <w:rsid w:val="007A702F"/>
    <w:rsid w:val="007A714C"/>
    <w:rsid w:val="007B4A58"/>
    <w:rsid w:val="007C0E96"/>
    <w:rsid w:val="007C18AF"/>
    <w:rsid w:val="007C25BD"/>
    <w:rsid w:val="007C25DC"/>
    <w:rsid w:val="007C2969"/>
    <w:rsid w:val="007C5152"/>
    <w:rsid w:val="007D2F27"/>
    <w:rsid w:val="007D3244"/>
    <w:rsid w:val="007D703A"/>
    <w:rsid w:val="007E0ACC"/>
    <w:rsid w:val="007E1D49"/>
    <w:rsid w:val="007E41F6"/>
    <w:rsid w:val="007E42F6"/>
    <w:rsid w:val="007E741F"/>
    <w:rsid w:val="007F4993"/>
    <w:rsid w:val="007F6C8D"/>
    <w:rsid w:val="007F7750"/>
    <w:rsid w:val="007F7975"/>
    <w:rsid w:val="008037C1"/>
    <w:rsid w:val="008066A8"/>
    <w:rsid w:val="00807034"/>
    <w:rsid w:val="00810018"/>
    <w:rsid w:val="00810414"/>
    <w:rsid w:val="00810C61"/>
    <w:rsid w:val="00810EDD"/>
    <w:rsid w:val="00811D78"/>
    <w:rsid w:val="008138ED"/>
    <w:rsid w:val="0081404C"/>
    <w:rsid w:val="008140EC"/>
    <w:rsid w:val="008146A0"/>
    <w:rsid w:val="0081525A"/>
    <w:rsid w:val="0081694D"/>
    <w:rsid w:val="00816F1B"/>
    <w:rsid w:val="008175ED"/>
    <w:rsid w:val="00821D3D"/>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A0487"/>
    <w:rsid w:val="008A0952"/>
    <w:rsid w:val="008A1050"/>
    <w:rsid w:val="008A1116"/>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552D"/>
    <w:rsid w:val="009561EE"/>
    <w:rsid w:val="00956944"/>
    <w:rsid w:val="00956D96"/>
    <w:rsid w:val="009629D2"/>
    <w:rsid w:val="00962DF6"/>
    <w:rsid w:val="009633BC"/>
    <w:rsid w:val="00963948"/>
    <w:rsid w:val="00964F77"/>
    <w:rsid w:val="00970EC8"/>
    <w:rsid w:val="00972C9F"/>
    <w:rsid w:val="00976CDB"/>
    <w:rsid w:val="009809B8"/>
    <w:rsid w:val="00981A01"/>
    <w:rsid w:val="00983727"/>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3E18"/>
    <w:rsid w:val="00A06DF2"/>
    <w:rsid w:val="00A073A2"/>
    <w:rsid w:val="00A07445"/>
    <w:rsid w:val="00A07887"/>
    <w:rsid w:val="00A11D67"/>
    <w:rsid w:val="00A13E18"/>
    <w:rsid w:val="00A15AEB"/>
    <w:rsid w:val="00A2735E"/>
    <w:rsid w:val="00A27BD3"/>
    <w:rsid w:val="00A27E8B"/>
    <w:rsid w:val="00A3002F"/>
    <w:rsid w:val="00A30090"/>
    <w:rsid w:val="00A30214"/>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253F"/>
    <w:rsid w:val="00AC3A9C"/>
    <w:rsid w:val="00AC4603"/>
    <w:rsid w:val="00AC4F7B"/>
    <w:rsid w:val="00AC72FE"/>
    <w:rsid w:val="00AD032B"/>
    <w:rsid w:val="00AD0D4F"/>
    <w:rsid w:val="00AD18FE"/>
    <w:rsid w:val="00AD3E91"/>
    <w:rsid w:val="00AD40C5"/>
    <w:rsid w:val="00AD4508"/>
    <w:rsid w:val="00AD611A"/>
    <w:rsid w:val="00AD7DFB"/>
    <w:rsid w:val="00AE0666"/>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D5F"/>
    <w:rsid w:val="00B52DDD"/>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A59"/>
    <w:rsid w:val="00C63749"/>
    <w:rsid w:val="00C63DE6"/>
    <w:rsid w:val="00C669D9"/>
    <w:rsid w:val="00C72A22"/>
    <w:rsid w:val="00C734AB"/>
    <w:rsid w:val="00C741A2"/>
    <w:rsid w:val="00C756B1"/>
    <w:rsid w:val="00C767BF"/>
    <w:rsid w:val="00C80C5B"/>
    <w:rsid w:val="00C80C66"/>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20A0"/>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20D6"/>
    <w:rsid w:val="00D5437C"/>
    <w:rsid w:val="00D54576"/>
    <w:rsid w:val="00D55D4A"/>
    <w:rsid w:val="00D60452"/>
    <w:rsid w:val="00D645A9"/>
    <w:rsid w:val="00D64923"/>
    <w:rsid w:val="00D657E3"/>
    <w:rsid w:val="00D70FB1"/>
    <w:rsid w:val="00D72A04"/>
    <w:rsid w:val="00D73FAF"/>
    <w:rsid w:val="00D74275"/>
    <w:rsid w:val="00D74598"/>
    <w:rsid w:val="00D80441"/>
    <w:rsid w:val="00D809D1"/>
    <w:rsid w:val="00D80FCF"/>
    <w:rsid w:val="00D820A2"/>
    <w:rsid w:val="00D828B9"/>
    <w:rsid w:val="00D83EF8"/>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408E"/>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3E47"/>
    <w:rsid w:val="00E04D60"/>
    <w:rsid w:val="00E05099"/>
    <w:rsid w:val="00E05F9B"/>
    <w:rsid w:val="00E0607D"/>
    <w:rsid w:val="00E1237D"/>
    <w:rsid w:val="00E12886"/>
    <w:rsid w:val="00E16BD6"/>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A3175"/>
    <w:rsid w:val="00EA3F08"/>
    <w:rsid w:val="00EA59CB"/>
    <w:rsid w:val="00EA64DD"/>
    <w:rsid w:val="00EA681A"/>
    <w:rsid w:val="00EA6AC7"/>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30359"/>
    <w:rsid w:val="00F30A98"/>
    <w:rsid w:val="00F34DD5"/>
    <w:rsid w:val="00F35116"/>
    <w:rsid w:val="00F35318"/>
    <w:rsid w:val="00F35F64"/>
    <w:rsid w:val="00F36984"/>
    <w:rsid w:val="00F36B8E"/>
    <w:rsid w:val="00F36DC8"/>
    <w:rsid w:val="00F437D2"/>
    <w:rsid w:val="00F43C97"/>
    <w:rsid w:val="00F441D8"/>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48DE"/>
    <w:rsid w:val="00FA5369"/>
    <w:rsid w:val="00FA5FDB"/>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D1C93"/>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Change w:id="0" w:author="Autor">
        <w:pPr>
          <w:numPr>
            <w:ilvl w:val="4"/>
            <w:numId w:val="10"/>
          </w:numPr>
          <w:spacing w:before="240" w:line="260" w:lineRule="atLeast"/>
          <w:ind w:left="720"/>
          <w:jc w:val="both"/>
          <w:outlineLvl w:val="5"/>
        </w:pPr>
      </w:pPrChange>
    </w:pPr>
    <w:rPr>
      <w:rFonts w:ascii="Times New Roman" w:eastAsia="SimSun" w:hAnsi="Times New Roman"/>
      <w:rPrChange w:id="0" w:author="Autor">
        <w:rPr>
          <w:rFonts w:eastAsia="SimSun"/>
          <w:sz w:val="22"/>
          <w:szCs w:val="22"/>
          <w:lang w:val="sk-SK" w:eastAsia="en-US" w:bidi="ar-SA"/>
        </w:rPr>
      </w:rPrChange>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C5489"/>
    <w:pPr>
      <w:spacing w:after="160" w:line="240" w:lineRule="exact"/>
      <w:ind w:firstLine="720"/>
      <w:pPrChange w:id="1" w:author="Autor">
        <w:pPr>
          <w:spacing w:after="160" w:line="240" w:lineRule="exact"/>
        </w:pPr>
      </w:pPrChange>
    </w:pPr>
    <w:rPr>
      <w:rFonts w:ascii="Tahoma" w:eastAsia="Times New Roman" w:hAnsi="Tahoma"/>
      <w:sz w:val="20"/>
      <w:szCs w:val="20"/>
      <w:rPrChange w:id="1"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91C01-C3D6-4503-AC7A-9F4A757CA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28445</Words>
  <Characters>162142</Characters>
  <Application>Microsoft Office Word</Application>
  <DocSecurity>0</DocSecurity>
  <Lines>1351</Lines>
  <Paragraphs>380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2018-04-26T12:08:00Z</dcterms:created>
  <dcterms:modified xsi:type="dcterms:W3CDTF">2018-04-27T14:33:00Z</dcterms:modified>
</cp:coreProperties>
</file>